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97B3D" w14:textId="02E48F05" w:rsidR="008647F8" w:rsidRPr="00D267F0" w:rsidRDefault="00E544D3" w:rsidP="00DD7A6A">
      <w:pPr>
        <w:pStyle w:val="Titre1"/>
        <w:numPr>
          <w:ilvl w:val="0"/>
          <w:numId w:val="0"/>
        </w:numPr>
        <w:rPr>
          <w:rFonts w:cs="Arial"/>
          <w:szCs w:val="22"/>
        </w:rPr>
      </w:pPr>
      <w:bookmarkStart w:id="0" w:name="_Toc201572871"/>
      <w:bookmarkStart w:id="1" w:name="_Toc206748919"/>
      <w:r w:rsidRPr="00D267F0">
        <w:rPr>
          <w:rFonts w:cs="Arial"/>
          <w:noProof/>
        </w:rPr>
        <w:drawing>
          <wp:anchor distT="0" distB="0" distL="114300" distR="114300" simplePos="0" relativeHeight="251660288" behindDoc="0" locked="0" layoutInCell="1" allowOverlap="1" wp14:anchorId="154F6565" wp14:editId="6BC8B137">
            <wp:simplePos x="0" y="0"/>
            <wp:positionH relativeFrom="page">
              <wp:posOffset>5239136</wp:posOffset>
            </wp:positionH>
            <wp:positionV relativeFrom="paragraph">
              <wp:posOffset>331</wp:posOffset>
            </wp:positionV>
            <wp:extent cx="1963420" cy="1106170"/>
            <wp:effectExtent l="0" t="0" r="0" b="0"/>
            <wp:wrapSquare wrapText="bothSides"/>
            <wp:docPr id="4" name="Image 4" descr="Rectorat de la Région académique Grand Est et de l'académie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ectorat de la Région académique Grand Est et de l'académie ..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3420" cy="1106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47F8" w:rsidRPr="00D267F0">
        <w:rPr>
          <w:rFonts w:cs="Arial"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44AD8519" wp14:editId="4FD7F5D6">
            <wp:simplePos x="0" y="0"/>
            <wp:positionH relativeFrom="column">
              <wp:posOffset>-635</wp:posOffset>
            </wp:positionH>
            <wp:positionV relativeFrom="paragraph">
              <wp:posOffset>0</wp:posOffset>
            </wp:positionV>
            <wp:extent cx="1295400" cy="1167130"/>
            <wp:effectExtent l="0" t="0" r="0" b="0"/>
            <wp:wrapTopAndBottom/>
            <wp:docPr id="2" name="Image 2" descr="Mac:Users:xavier.hasendahl:Desktop:ELEMENTS TEMPLATES SIG:LOGOS:REPUBLIQUE_FRANCAISE:eps:Republique_Francaise_CMJN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 descr="Mac:Users:xavier.hasendahl:Desktop:ELEMENTS TEMPLATES SIG:LOGOS:REPUBLIQUE_FRANCAISE:eps:Republique_Francaise_CMJN.ep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16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bookmarkEnd w:id="1"/>
    </w:p>
    <w:p w14:paraId="03C9921B" w14:textId="77777777" w:rsidR="00C367A1" w:rsidRPr="00D267F0" w:rsidRDefault="00C367A1" w:rsidP="00C367A1">
      <w:pPr>
        <w:pStyle w:val="RedTitre1"/>
        <w:keepNext/>
        <w:jc w:val="left"/>
        <w:rPr>
          <w:rFonts w:cs="Arial"/>
          <w:noProof/>
          <w:lang w:eastAsia="fr-FR"/>
        </w:rPr>
      </w:pPr>
    </w:p>
    <w:p w14:paraId="66F6B919" w14:textId="77777777" w:rsidR="0087507C" w:rsidRPr="00D267F0" w:rsidRDefault="0087507C" w:rsidP="00C367A1">
      <w:pPr>
        <w:pStyle w:val="RedTitre1"/>
        <w:keepNext/>
        <w:rPr>
          <w:rFonts w:cs="Arial"/>
          <w:szCs w:val="22"/>
        </w:rPr>
      </w:pPr>
    </w:p>
    <w:p w14:paraId="2227E321" w14:textId="2E6F3F1C" w:rsidR="0087507C" w:rsidRPr="00D267F0" w:rsidRDefault="002A627F" w:rsidP="00D7058D">
      <w:pPr>
        <w:pStyle w:val="Standard"/>
        <w:jc w:val="center"/>
        <w:rPr>
          <w:rFonts w:cs="Arial"/>
          <w:b/>
          <w:bCs/>
          <w:color w:val="000000"/>
          <w:sz w:val="22"/>
          <w:szCs w:val="22"/>
          <w:u w:val="single"/>
        </w:rPr>
      </w:pPr>
      <w:r w:rsidRPr="00D267F0">
        <w:rPr>
          <w:rFonts w:cs="Arial"/>
          <w:color w:val="2F5496" w:themeColor="accent1" w:themeShade="BF"/>
          <w:sz w:val="22"/>
          <w:szCs w:val="22"/>
        </w:rPr>
        <w:t>Marché public de travaux</w:t>
      </w:r>
    </w:p>
    <w:p w14:paraId="6F4123CE" w14:textId="77777777" w:rsidR="00E059C1" w:rsidRPr="00D267F0" w:rsidRDefault="0065442E" w:rsidP="00B30F10">
      <w:pPr>
        <w:pStyle w:val="Standard"/>
        <w:rPr>
          <w:rFonts w:cs="Arial"/>
          <w:shd w:val="clear" w:color="auto" w:fill="C0C0C0"/>
        </w:rPr>
      </w:pPr>
      <w:r w:rsidRPr="00D267F0">
        <w:rPr>
          <w:rFonts w:cs="Arial"/>
          <w:color w:val="000000"/>
          <w:szCs w:val="20"/>
        </w:rPr>
        <w:tab/>
      </w:r>
      <w:r w:rsidR="005D3C08" w:rsidRPr="00D267F0">
        <w:rPr>
          <w:rFonts w:cs="Arial"/>
          <w:color w:val="000000"/>
          <w:szCs w:val="20"/>
        </w:rPr>
        <w:t xml:space="preserve"> </w:t>
      </w:r>
    </w:p>
    <w:p w14:paraId="3107863B" w14:textId="77777777" w:rsidR="00E059C1" w:rsidRPr="00D267F0" w:rsidRDefault="00E059C1" w:rsidP="00DD7A6A">
      <w:pPr>
        <w:pStyle w:val="TM1"/>
        <w:rPr>
          <w:rFonts w:ascii="Arial" w:hAnsi="Arial" w:cs="Arial"/>
        </w:rPr>
      </w:pPr>
    </w:p>
    <w:p w14:paraId="08B54A99" w14:textId="77777777" w:rsidR="00E059C1" w:rsidRPr="00D267F0" w:rsidRDefault="00E059C1" w:rsidP="00E059C1">
      <w:pPr>
        <w:pStyle w:val="Standard"/>
        <w:rPr>
          <w:rFonts w:cs="Arial"/>
          <w:szCs w:val="20"/>
        </w:rPr>
      </w:pPr>
    </w:p>
    <w:p w14:paraId="57BBD3A2" w14:textId="77777777" w:rsidR="006B66B8" w:rsidRPr="002776B8" w:rsidRDefault="006B66B8" w:rsidP="006B66B8">
      <w:pPr>
        <w:pStyle w:val="Standard"/>
        <w:rPr>
          <w:rFonts w:ascii="Century Gothic" w:hAnsi="Century Gothic" w:cs="Arial"/>
          <w:szCs w:val="20"/>
        </w:rPr>
      </w:pPr>
    </w:p>
    <w:p w14:paraId="5BB2DADF" w14:textId="77777777" w:rsidR="006B66B8" w:rsidRDefault="006B66B8" w:rsidP="006B66B8">
      <w:pPr>
        <w:pStyle w:val="Titre10"/>
        <w:pBdr>
          <w:top w:val="single" w:sz="12" w:space="1" w:color="2F5496" w:themeColor="accent1" w:themeShade="BF"/>
          <w:left w:val="single" w:sz="12" w:space="0" w:color="2F5496" w:themeColor="accent1" w:themeShade="BF"/>
          <w:bottom w:val="single" w:sz="12" w:space="1" w:color="2F5496" w:themeColor="accent1" w:themeShade="BF"/>
          <w:right w:val="single" w:sz="12" w:space="0" w:color="2F5496" w:themeColor="accent1" w:themeShade="BF"/>
          <w:between w:val="none" w:sz="0" w:space="0" w:color="auto"/>
        </w:pBdr>
        <w:rPr>
          <w:rFonts w:cs="Arial"/>
          <w:color w:val="2F5496" w:themeColor="accent1" w:themeShade="BF"/>
          <w:sz w:val="36"/>
          <w:szCs w:val="36"/>
          <w:shd w:val="clear" w:color="auto" w:fill="FFFFFF"/>
        </w:rPr>
      </w:pPr>
      <w:r>
        <w:rPr>
          <w:rFonts w:cs="Arial"/>
          <w:color w:val="2F5496" w:themeColor="accent1" w:themeShade="BF"/>
          <w:sz w:val="36"/>
          <w:szCs w:val="36"/>
          <w:shd w:val="clear" w:color="auto" w:fill="FFFFFF"/>
        </w:rPr>
        <w:t xml:space="preserve">Projet d’implantation du service de l’école inclusive (SEI) </w:t>
      </w:r>
    </w:p>
    <w:p w14:paraId="778381DD" w14:textId="77777777" w:rsidR="006B66B8" w:rsidRPr="003D2D26" w:rsidRDefault="006B66B8" w:rsidP="006B66B8">
      <w:pPr>
        <w:pStyle w:val="Titre10"/>
        <w:pBdr>
          <w:top w:val="single" w:sz="12" w:space="1" w:color="2F5496" w:themeColor="accent1" w:themeShade="BF"/>
          <w:left w:val="single" w:sz="12" w:space="0" w:color="2F5496" w:themeColor="accent1" w:themeShade="BF"/>
          <w:bottom w:val="single" w:sz="12" w:space="1" w:color="2F5496" w:themeColor="accent1" w:themeShade="BF"/>
          <w:right w:val="single" w:sz="12" w:space="0" w:color="2F5496" w:themeColor="accent1" w:themeShade="BF"/>
          <w:between w:val="none" w:sz="0" w:space="0" w:color="auto"/>
        </w:pBdr>
        <w:rPr>
          <w:rFonts w:cs="Arial"/>
          <w:color w:val="2F5496" w:themeColor="accent1" w:themeShade="BF"/>
          <w:sz w:val="36"/>
          <w:szCs w:val="36"/>
          <w:shd w:val="clear" w:color="auto" w:fill="FFFFFF"/>
        </w:rPr>
      </w:pPr>
      <w:r>
        <w:rPr>
          <w:rFonts w:cs="Arial"/>
          <w:color w:val="2F5496" w:themeColor="accent1" w:themeShade="BF"/>
          <w:sz w:val="36"/>
          <w:szCs w:val="36"/>
          <w:shd w:val="clear" w:color="auto" w:fill="FFFFFF"/>
        </w:rPr>
        <w:t>Aménagement de locaux académiques à Colmar (68)</w:t>
      </w:r>
    </w:p>
    <w:p w14:paraId="0B19E7DC" w14:textId="77777777" w:rsidR="006B66B8" w:rsidRPr="002776B8" w:rsidRDefault="006B66B8" w:rsidP="006B66B8">
      <w:pPr>
        <w:pStyle w:val="Titre10"/>
        <w:pBdr>
          <w:top w:val="single" w:sz="12" w:space="1" w:color="2F5496" w:themeColor="accent1" w:themeShade="BF"/>
          <w:left w:val="single" w:sz="12" w:space="0" w:color="2F5496" w:themeColor="accent1" w:themeShade="BF"/>
          <w:bottom w:val="single" w:sz="12" w:space="1" w:color="2F5496" w:themeColor="accent1" w:themeShade="BF"/>
          <w:right w:val="single" w:sz="12" w:space="0" w:color="2F5496" w:themeColor="accent1" w:themeShade="BF"/>
          <w:between w:val="none" w:sz="0" w:space="0" w:color="auto"/>
        </w:pBdr>
        <w:rPr>
          <w:rFonts w:ascii="Century Gothic" w:hAnsi="Century Gothic" w:cs="Arial"/>
          <w:color w:val="2F5496" w:themeColor="accent1" w:themeShade="BF"/>
          <w:sz w:val="36"/>
          <w:szCs w:val="36"/>
          <w:shd w:val="clear" w:color="auto" w:fill="FFFFFF"/>
        </w:rPr>
      </w:pPr>
      <w:commentRangeStart w:id="2"/>
      <w:r w:rsidRPr="008B66D6">
        <w:rPr>
          <w:rFonts w:ascii="Century Gothic" w:hAnsi="Century Gothic" w:cs="Arial"/>
          <w:color w:val="2F5496" w:themeColor="accent1" w:themeShade="BF"/>
          <w:sz w:val="36"/>
          <w:szCs w:val="36"/>
          <w:shd w:val="clear" w:color="auto" w:fill="FFFFFF"/>
        </w:rPr>
        <w:t>Réf</w:t>
      </w:r>
      <w:commentRangeEnd w:id="2"/>
      <w:r w:rsidRPr="00EA459D">
        <w:rPr>
          <w:rStyle w:val="Marquedecommentaire"/>
          <w:rFonts w:ascii="Century Gothic" w:eastAsiaTheme="minorHAnsi" w:hAnsi="Century Gothic" w:cs="Calibri"/>
          <w:b w:val="0"/>
          <w:color w:val="000000" w:themeColor="text1"/>
          <w:lang w:eastAsia="en-US"/>
        </w:rPr>
        <w:commentReference w:id="2"/>
      </w:r>
      <w:r w:rsidRPr="008B66D6">
        <w:rPr>
          <w:rFonts w:ascii="Century Gothic" w:hAnsi="Century Gothic" w:cs="Arial"/>
          <w:color w:val="2F5496" w:themeColor="accent1" w:themeShade="BF"/>
          <w:sz w:val="36"/>
          <w:szCs w:val="36"/>
          <w:shd w:val="clear" w:color="auto" w:fill="FFFFFF"/>
        </w:rPr>
        <w:t>. :</w:t>
      </w:r>
      <w:r w:rsidRPr="00EA459D">
        <w:rPr>
          <w:rFonts w:ascii="Century Gothic" w:hAnsi="Century Gothic" w:cs="Arial"/>
          <w:color w:val="2F5496" w:themeColor="accent1" w:themeShade="BF"/>
          <w:sz w:val="36"/>
          <w:szCs w:val="36"/>
          <w:shd w:val="clear" w:color="auto" w:fill="FFFFFF"/>
        </w:rPr>
        <w:t xml:space="preserve"> 2025OPESEI68</w:t>
      </w:r>
    </w:p>
    <w:p w14:paraId="22E2DF04" w14:textId="77777777" w:rsidR="006D3103" w:rsidRPr="00D267F0" w:rsidRDefault="006D3103">
      <w:pPr>
        <w:pStyle w:val="Standard"/>
        <w:rPr>
          <w:rFonts w:cs="Arial"/>
          <w:szCs w:val="20"/>
        </w:rPr>
      </w:pPr>
    </w:p>
    <w:p w14:paraId="74925000" w14:textId="35688367" w:rsidR="00D7058D" w:rsidRPr="00D267F0" w:rsidRDefault="00E35967" w:rsidP="00D7058D">
      <w:pPr>
        <w:pStyle w:val="Standard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3600"/>
        </w:tabs>
        <w:jc w:val="center"/>
        <w:rPr>
          <w:rFonts w:cs="Arial"/>
          <w:color w:val="2F5496" w:themeColor="accent1" w:themeShade="BF"/>
          <w:sz w:val="28"/>
          <w:szCs w:val="28"/>
        </w:rPr>
      </w:pPr>
      <w:r w:rsidRPr="00D267F0">
        <w:rPr>
          <w:rFonts w:cs="Arial"/>
          <w:color w:val="2F5496" w:themeColor="accent1" w:themeShade="BF"/>
          <w:sz w:val="28"/>
          <w:szCs w:val="28"/>
        </w:rPr>
        <w:t>Cadre</w:t>
      </w:r>
      <w:r w:rsidR="002A627F" w:rsidRPr="00D267F0">
        <w:rPr>
          <w:rFonts w:cs="Arial"/>
          <w:color w:val="2F5496" w:themeColor="accent1" w:themeShade="BF"/>
          <w:sz w:val="28"/>
          <w:szCs w:val="28"/>
        </w:rPr>
        <w:t xml:space="preserve"> de réponse</w:t>
      </w:r>
    </w:p>
    <w:p w14:paraId="7C21F57D" w14:textId="1FB23D4F" w:rsidR="002A627F" w:rsidRPr="00D267F0" w:rsidRDefault="000914EE" w:rsidP="00D7058D">
      <w:pPr>
        <w:pStyle w:val="Standard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3600"/>
        </w:tabs>
        <w:jc w:val="center"/>
        <w:rPr>
          <w:rFonts w:cs="Arial"/>
          <w:color w:val="2F5496" w:themeColor="accent1" w:themeShade="BF"/>
          <w:sz w:val="28"/>
          <w:szCs w:val="28"/>
        </w:rPr>
      </w:pPr>
      <w:r w:rsidRPr="00D267F0">
        <w:rPr>
          <w:rFonts w:cs="Arial"/>
          <w:color w:val="2F5496" w:themeColor="accent1" w:themeShade="BF"/>
          <w:sz w:val="28"/>
          <w:szCs w:val="28"/>
        </w:rPr>
        <w:t>OFFRE</w:t>
      </w:r>
    </w:p>
    <w:p w14:paraId="63979343" w14:textId="77777777" w:rsidR="0065442E" w:rsidRPr="00D267F0" w:rsidRDefault="0065442E" w:rsidP="00D7058D">
      <w:pPr>
        <w:pStyle w:val="Standard"/>
        <w:tabs>
          <w:tab w:val="left" w:pos="3600"/>
        </w:tabs>
        <w:jc w:val="center"/>
        <w:rPr>
          <w:rFonts w:cs="Arial"/>
          <w:color w:val="000000"/>
          <w:szCs w:val="20"/>
        </w:rPr>
      </w:pPr>
    </w:p>
    <w:p w14:paraId="48F94F86" w14:textId="77777777" w:rsidR="006D3103" w:rsidRPr="00D267F0" w:rsidRDefault="006D3103">
      <w:pPr>
        <w:pStyle w:val="Standard"/>
        <w:tabs>
          <w:tab w:val="left" w:pos="3600"/>
        </w:tabs>
        <w:rPr>
          <w:rFonts w:cs="Arial"/>
          <w:b/>
          <w:color w:val="000000"/>
          <w:szCs w:val="20"/>
          <w:u w:val="single"/>
        </w:rPr>
      </w:pPr>
    </w:p>
    <w:p w14:paraId="1F6CADE2" w14:textId="77777777" w:rsidR="00D7058D" w:rsidRPr="00D267F0" w:rsidRDefault="00D7058D">
      <w:pPr>
        <w:pStyle w:val="Standard"/>
        <w:tabs>
          <w:tab w:val="left" w:pos="3600"/>
        </w:tabs>
        <w:rPr>
          <w:rFonts w:cs="Arial"/>
          <w:b/>
          <w:color w:val="000000"/>
          <w:szCs w:val="20"/>
          <w:u w:val="single"/>
        </w:rPr>
      </w:pPr>
    </w:p>
    <w:p w14:paraId="275787A7" w14:textId="77777777" w:rsidR="00D7058D" w:rsidRPr="00D267F0" w:rsidRDefault="00D7058D">
      <w:pPr>
        <w:pStyle w:val="Standard"/>
        <w:tabs>
          <w:tab w:val="left" w:pos="3600"/>
        </w:tabs>
        <w:rPr>
          <w:rFonts w:cs="Arial"/>
          <w:b/>
          <w:color w:val="000000"/>
          <w:szCs w:val="20"/>
          <w:u w:val="single"/>
        </w:rPr>
      </w:pPr>
    </w:p>
    <w:p w14:paraId="2DCB7F2A" w14:textId="77777777" w:rsidR="001711F3" w:rsidRPr="00D267F0" w:rsidRDefault="001711F3" w:rsidP="0065442E">
      <w:pPr>
        <w:pStyle w:val="Standard"/>
        <w:tabs>
          <w:tab w:val="left" w:pos="3600"/>
        </w:tabs>
        <w:ind w:left="3600" w:hanging="3600"/>
        <w:jc w:val="center"/>
        <w:rPr>
          <w:rFonts w:cs="Arial"/>
          <w:b/>
          <w:bCs/>
          <w:color w:val="2F5496" w:themeColor="accent1" w:themeShade="BF"/>
          <w:szCs w:val="20"/>
        </w:rPr>
      </w:pPr>
    </w:p>
    <w:p w14:paraId="72DA48B2" w14:textId="77777777" w:rsidR="001711F3" w:rsidRPr="00D267F0" w:rsidRDefault="001711F3" w:rsidP="0065442E">
      <w:pPr>
        <w:pStyle w:val="Standard"/>
        <w:tabs>
          <w:tab w:val="left" w:pos="3600"/>
        </w:tabs>
        <w:ind w:left="3600" w:hanging="3600"/>
        <w:jc w:val="center"/>
        <w:rPr>
          <w:rFonts w:cs="Arial"/>
          <w:b/>
          <w:bCs/>
          <w:color w:val="2F5496" w:themeColor="accent1" w:themeShade="BF"/>
          <w:szCs w:val="20"/>
        </w:rPr>
      </w:pPr>
    </w:p>
    <w:p w14:paraId="3B23B7B8" w14:textId="207C9365" w:rsidR="00C40D57" w:rsidRPr="00D267F0" w:rsidRDefault="00C40D57">
      <w:pPr>
        <w:widowControl w:val="0"/>
        <w:spacing w:before="0"/>
        <w:jc w:val="left"/>
        <w:rPr>
          <w:rFonts w:cs="Arial"/>
          <w:sz w:val="18"/>
        </w:rPr>
      </w:pPr>
      <w:r w:rsidRPr="00D267F0">
        <w:rPr>
          <w:rFonts w:cs="Arial"/>
        </w:rPr>
        <w:br w:type="page"/>
      </w:r>
    </w:p>
    <w:p w14:paraId="662F591D" w14:textId="77777777" w:rsidR="001711F3" w:rsidRPr="00D267F0" w:rsidRDefault="001711F3" w:rsidP="00383B3F">
      <w:pPr>
        <w:pStyle w:val="TM2"/>
        <w:rPr>
          <w:rFonts w:cs="Arial"/>
        </w:rPr>
      </w:pPr>
    </w:p>
    <w:sdt>
      <w:sdtPr>
        <w:rPr>
          <w:rFonts w:ascii="Arial" w:eastAsia="Andale Sans UI" w:hAnsi="Arial" w:cs="Arial"/>
          <w:color w:val="auto"/>
          <w:sz w:val="20"/>
          <w:szCs w:val="24"/>
          <w:lang w:eastAsia="ja-JP" w:bidi="fa-IR"/>
        </w:rPr>
        <w:id w:val="-207511142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992FB4" w14:textId="19E004E5" w:rsidR="00C40D57" w:rsidRPr="00D267F0" w:rsidRDefault="00C40D57">
          <w:pPr>
            <w:pStyle w:val="En-ttedetabledesmatires"/>
            <w:rPr>
              <w:rFonts w:ascii="Arial" w:hAnsi="Arial" w:cs="Arial"/>
            </w:rPr>
          </w:pPr>
          <w:r w:rsidRPr="00D267F0">
            <w:rPr>
              <w:rFonts w:ascii="Arial" w:hAnsi="Arial" w:cs="Arial"/>
            </w:rPr>
            <w:t>Table des matières</w:t>
          </w:r>
        </w:p>
        <w:p w14:paraId="2CB8F7E0" w14:textId="2D762DB1" w:rsidR="00FC2F4C" w:rsidRDefault="00C40D57">
          <w:pPr>
            <w:pStyle w:val="TM1"/>
            <w:rPr>
              <w:ins w:id="3" w:author="Jerome Moutoucomarapoule" w:date="2025-08-22T09:55:00Z"/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lang w:eastAsia="fr-FR" w:bidi="ar-SA"/>
              <w14:ligatures w14:val="standardContextual"/>
            </w:rPr>
          </w:pPr>
          <w:r w:rsidRPr="00D267F0">
            <w:rPr>
              <w:rFonts w:ascii="Arial" w:hAnsi="Arial" w:cs="Arial"/>
            </w:rPr>
            <w:fldChar w:fldCharType="begin"/>
          </w:r>
          <w:r w:rsidRPr="00D267F0">
            <w:rPr>
              <w:rFonts w:ascii="Arial" w:hAnsi="Arial" w:cs="Arial"/>
            </w:rPr>
            <w:instrText xml:space="preserve"> TOC \o "1-3" \h \z \u </w:instrText>
          </w:r>
          <w:r w:rsidRPr="00D267F0">
            <w:rPr>
              <w:rFonts w:ascii="Arial" w:hAnsi="Arial" w:cs="Arial"/>
            </w:rPr>
            <w:fldChar w:fldCharType="separate"/>
          </w:r>
          <w:ins w:id="4" w:author="Jerome Moutoucomarapoule" w:date="2025-08-22T09:55:00Z">
            <w:r w:rsidR="00FC2F4C" w:rsidRPr="006E328D">
              <w:rPr>
                <w:rStyle w:val="Lienhypertexte"/>
                <w:noProof/>
              </w:rPr>
              <w:fldChar w:fldCharType="begin"/>
            </w:r>
            <w:r w:rsidR="00FC2F4C" w:rsidRPr="006E328D">
              <w:rPr>
                <w:rStyle w:val="Lienhypertexte"/>
                <w:noProof/>
              </w:rPr>
              <w:instrText xml:space="preserve"> </w:instrText>
            </w:r>
            <w:r w:rsidR="00FC2F4C">
              <w:rPr>
                <w:noProof/>
              </w:rPr>
              <w:instrText>HYPERLINK \l "_Toc206748919"</w:instrText>
            </w:r>
            <w:r w:rsidR="00FC2F4C" w:rsidRPr="006E328D">
              <w:rPr>
                <w:rStyle w:val="Lienhypertexte"/>
                <w:noProof/>
              </w:rPr>
              <w:instrText xml:space="preserve"> </w:instrText>
            </w:r>
            <w:r w:rsidR="00FC2F4C" w:rsidRPr="006E328D">
              <w:rPr>
                <w:rStyle w:val="Lienhypertexte"/>
                <w:noProof/>
              </w:rPr>
            </w:r>
            <w:r w:rsidR="00FC2F4C" w:rsidRPr="006E328D">
              <w:rPr>
                <w:rStyle w:val="Lienhypertexte"/>
                <w:noProof/>
              </w:rPr>
              <w:fldChar w:fldCharType="separate"/>
            </w:r>
            <w:r w:rsidR="00FC2F4C">
              <w:rPr>
                <w:noProof/>
                <w:webHidden/>
              </w:rPr>
              <w:tab/>
            </w:r>
            <w:r w:rsidR="00FC2F4C">
              <w:rPr>
                <w:noProof/>
                <w:webHidden/>
              </w:rPr>
              <w:fldChar w:fldCharType="begin"/>
            </w:r>
            <w:r w:rsidR="00FC2F4C">
              <w:rPr>
                <w:noProof/>
                <w:webHidden/>
              </w:rPr>
              <w:instrText xml:space="preserve"> PAGEREF _Toc206748919 \h </w:instrText>
            </w:r>
            <w:r w:rsidR="00FC2F4C">
              <w:rPr>
                <w:noProof/>
                <w:webHidden/>
              </w:rPr>
            </w:r>
          </w:ins>
          <w:r w:rsidR="00FC2F4C">
            <w:rPr>
              <w:noProof/>
              <w:webHidden/>
            </w:rPr>
            <w:fldChar w:fldCharType="separate"/>
          </w:r>
          <w:ins w:id="5" w:author="Jerome Moutoucomarapoule" w:date="2025-08-22T09:57:00Z">
            <w:r w:rsidR="00D957A5">
              <w:rPr>
                <w:noProof/>
                <w:webHidden/>
              </w:rPr>
              <w:t>1</w:t>
            </w:r>
          </w:ins>
          <w:ins w:id="6" w:author="Jerome Moutoucomarapoule" w:date="2025-08-22T09:55:00Z">
            <w:r w:rsidR="00FC2F4C">
              <w:rPr>
                <w:noProof/>
                <w:webHidden/>
              </w:rPr>
              <w:fldChar w:fldCharType="end"/>
            </w:r>
            <w:r w:rsidR="00FC2F4C" w:rsidRPr="006E328D">
              <w:rPr>
                <w:rStyle w:val="Lienhypertexte"/>
                <w:noProof/>
              </w:rPr>
              <w:fldChar w:fldCharType="end"/>
            </w:r>
          </w:ins>
        </w:p>
        <w:p w14:paraId="4F0A1E0C" w14:textId="4AC38369" w:rsidR="00FC2F4C" w:rsidRDefault="00FC2F4C">
          <w:pPr>
            <w:pStyle w:val="TM1"/>
            <w:tabs>
              <w:tab w:val="left" w:pos="567"/>
            </w:tabs>
            <w:rPr>
              <w:ins w:id="7" w:author="Jerome Moutoucomarapoule" w:date="2025-08-22T09:55:00Z"/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lang w:eastAsia="fr-FR" w:bidi="ar-SA"/>
              <w14:ligatures w14:val="standardContextual"/>
            </w:rPr>
          </w:pPr>
          <w:ins w:id="8" w:author="Jerome Moutoucomarapoule" w:date="2025-08-22T09:55:00Z">
            <w:r w:rsidRPr="006E328D">
              <w:rPr>
                <w:rStyle w:val="Lienhypertexte"/>
                <w:noProof/>
              </w:rPr>
              <w:fldChar w:fldCharType="begin"/>
            </w:r>
            <w:r w:rsidRPr="006E328D">
              <w:rPr>
                <w:rStyle w:val="Lienhypertexte"/>
                <w:noProof/>
              </w:rPr>
              <w:instrText xml:space="preserve"> </w:instrText>
            </w:r>
            <w:r>
              <w:rPr>
                <w:noProof/>
              </w:rPr>
              <w:instrText>HYPERLINK \l "_Toc206748920"</w:instrText>
            </w:r>
            <w:r w:rsidRPr="006E328D">
              <w:rPr>
                <w:rStyle w:val="Lienhypertexte"/>
                <w:noProof/>
              </w:rPr>
              <w:instrText xml:space="preserve"> </w:instrText>
            </w:r>
            <w:r w:rsidRPr="006E328D">
              <w:rPr>
                <w:rStyle w:val="Lienhypertexte"/>
                <w:noProof/>
              </w:rPr>
            </w:r>
            <w:r w:rsidRPr="006E328D">
              <w:rPr>
                <w:rStyle w:val="Lienhypertexte"/>
                <w:noProof/>
              </w:rPr>
              <w:fldChar w:fldCharType="separate"/>
            </w:r>
            <w:r w:rsidRPr="006E328D">
              <w:rPr>
                <w:rStyle w:val="Lienhypertexte"/>
                <w:rFonts w:cs="Arial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6E328D">
              <w:rPr>
                <w:rStyle w:val="Lienhypertexte"/>
                <w:rFonts w:cs="Arial"/>
                <w:noProof/>
              </w:rPr>
              <w:t>Présentation du bordereau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_Toc206748920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9" w:author="Jerome Moutoucomarapoule" w:date="2025-08-22T09:57:00Z">
            <w:r w:rsidR="00D957A5">
              <w:rPr>
                <w:noProof/>
                <w:webHidden/>
              </w:rPr>
              <w:t>3</w:t>
            </w:r>
          </w:ins>
          <w:ins w:id="10" w:author="Jerome Moutoucomarapoule" w:date="2025-08-22T09:55:00Z">
            <w:r>
              <w:rPr>
                <w:noProof/>
                <w:webHidden/>
              </w:rPr>
              <w:fldChar w:fldCharType="end"/>
            </w:r>
            <w:r w:rsidRPr="006E328D">
              <w:rPr>
                <w:rStyle w:val="Lienhypertexte"/>
                <w:noProof/>
              </w:rPr>
              <w:fldChar w:fldCharType="end"/>
            </w:r>
          </w:ins>
        </w:p>
        <w:p w14:paraId="522F8BBF" w14:textId="79CC1E26" w:rsidR="00FC2F4C" w:rsidRDefault="00FC2F4C">
          <w:pPr>
            <w:pStyle w:val="TM1"/>
            <w:rPr>
              <w:ins w:id="11" w:author="Jerome Moutoucomarapoule" w:date="2025-08-22T09:55:00Z"/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lang w:eastAsia="fr-FR" w:bidi="ar-SA"/>
              <w14:ligatures w14:val="standardContextual"/>
            </w:rPr>
          </w:pPr>
          <w:ins w:id="12" w:author="Jerome Moutoucomarapoule" w:date="2025-08-22T09:55:00Z">
            <w:r w:rsidRPr="006E328D">
              <w:rPr>
                <w:rStyle w:val="Lienhypertexte"/>
                <w:noProof/>
              </w:rPr>
              <w:fldChar w:fldCharType="begin"/>
            </w:r>
            <w:r w:rsidRPr="006E328D">
              <w:rPr>
                <w:rStyle w:val="Lienhypertexte"/>
                <w:noProof/>
              </w:rPr>
              <w:instrText xml:space="preserve"> </w:instrText>
            </w:r>
            <w:r>
              <w:rPr>
                <w:noProof/>
              </w:rPr>
              <w:instrText>HYPERLINK \l "_Toc206748921"</w:instrText>
            </w:r>
            <w:r w:rsidRPr="006E328D">
              <w:rPr>
                <w:rStyle w:val="Lienhypertexte"/>
                <w:noProof/>
              </w:rPr>
              <w:instrText xml:space="preserve"> </w:instrText>
            </w:r>
            <w:r w:rsidRPr="006E328D">
              <w:rPr>
                <w:rStyle w:val="Lienhypertexte"/>
                <w:noProof/>
              </w:rPr>
            </w:r>
            <w:r w:rsidRPr="006E328D">
              <w:rPr>
                <w:rStyle w:val="Lienhypertexte"/>
                <w:noProof/>
              </w:rPr>
              <w:fldChar w:fldCharType="separate"/>
            </w:r>
            <w:r w:rsidRPr="006E328D">
              <w:rPr>
                <w:rStyle w:val="Lienhypertexte"/>
                <w:rFonts w:cs="Arial"/>
                <w:noProof/>
              </w:rPr>
              <w:t>2. Valeur technique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_Toc206748921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13" w:author="Jerome Moutoucomarapoule" w:date="2025-08-22T09:57:00Z">
            <w:r w:rsidR="00D957A5">
              <w:rPr>
                <w:noProof/>
                <w:webHidden/>
              </w:rPr>
              <w:t>4</w:t>
            </w:r>
          </w:ins>
          <w:ins w:id="14" w:author="Jerome Moutoucomarapoule" w:date="2025-08-22T09:55:00Z">
            <w:r>
              <w:rPr>
                <w:noProof/>
                <w:webHidden/>
              </w:rPr>
              <w:fldChar w:fldCharType="end"/>
            </w:r>
            <w:r w:rsidRPr="006E328D">
              <w:rPr>
                <w:rStyle w:val="Lienhypertexte"/>
                <w:noProof/>
              </w:rPr>
              <w:fldChar w:fldCharType="end"/>
            </w:r>
          </w:ins>
        </w:p>
        <w:p w14:paraId="051112FB" w14:textId="6B20A851" w:rsidR="00FC2F4C" w:rsidRDefault="00FC2F4C">
          <w:pPr>
            <w:pStyle w:val="TM2"/>
            <w:tabs>
              <w:tab w:val="left" w:pos="567"/>
            </w:tabs>
            <w:rPr>
              <w:ins w:id="15" w:author="Jerome Moutoucomarapoule" w:date="2025-08-22T09:55:00Z"/>
              <w:rFonts w:asciiTheme="minorHAnsi" w:eastAsiaTheme="minorEastAsia" w:hAnsiTheme="minorHAnsi" w:cstheme="minorBidi"/>
              <w:noProof/>
              <w:kern w:val="2"/>
              <w:sz w:val="24"/>
              <w:lang w:eastAsia="fr-FR" w:bidi="ar-SA"/>
              <w14:ligatures w14:val="standardContextual"/>
            </w:rPr>
          </w:pPr>
          <w:ins w:id="16" w:author="Jerome Moutoucomarapoule" w:date="2025-08-22T09:55:00Z">
            <w:r w:rsidRPr="006E328D">
              <w:rPr>
                <w:rStyle w:val="Lienhypertexte"/>
                <w:noProof/>
              </w:rPr>
              <w:fldChar w:fldCharType="begin"/>
            </w:r>
            <w:r w:rsidRPr="006E328D">
              <w:rPr>
                <w:rStyle w:val="Lienhypertexte"/>
                <w:noProof/>
              </w:rPr>
              <w:instrText xml:space="preserve"> </w:instrText>
            </w:r>
            <w:r>
              <w:rPr>
                <w:noProof/>
              </w:rPr>
              <w:instrText>HYPERLINK \l "_Toc206748922"</w:instrText>
            </w:r>
            <w:r w:rsidRPr="006E328D">
              <w:rPr>
                <w:rStyle w:val="Lienhypertexte"/>
                <w:noProof/>
              </w:rPr>
              <w:instrText xml:space="preserve"> </w:instrText>
            </w:r>
            <w:r w:rsidRPr="006E328D">
              <w:rPr>
                <w:rStyle w:val="Lienhypertexte"/>
                <w:noProof/>
              </w:rPr>
            </w:r>
            <w:r w:rsidRPr="006E328D">
              <w:rPr>
                <w:rStyle w:val="Lienhypertexte"/>
                <w:noProof/>
              </w:rPr>
              <w:fldChar w:fldCharType="separate"/>
            </w:r>
            <w:r w:rsidRPr="006E328D">
              <w:rPr>
                <w:rStyle w:val="Lienhypertexte"/>
                <w:noProof/>
              </w:rPr>
              <w:t>2.1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6E328D">
              <w:rPr>
                <w:rStyle w:val="Lienhypertexte"/>
                <w:noProof/>
              </w:rPr>
              <w:t>Méthodologie du projet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_Toc206748922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17" w:author="Jerome Moutoucomarapoule" w:date="2025-08-22T09:57:00Z">
            <w:r w:rsidR="00D957A5">
              <w:rPr>
                <w:noProof/>
                <w:webHidden/>
              </w:rPr>
              <w:t>4</w:t>
            </w:r>
          </w:ins>
          <w:ins w:id="18" w:author="Jerome Moutoucomarapoule" w:date="2025-08-22T09:55:00Z">
            <w:r>
              <w:rPr>
                <w:noProof/>
                <w:webHidden/>
              </w:rPr>
              <w:fldChar w:fldCharType="end"/>
            </w:r>
            <w:r w:rsidRPr="006E328D">
              <w:rPr>
                <w:rStyle w:val="Lienhypertexte"/>
                <w:noProof/>
              </w:rPr>
              <w:fldChar w:fldCharType="end"/>
            </w:r>
          </w:ins>
        </w:p>
        <w:p w14:paraId="7B11CC92" w14:textId="3F1BF18C" w:rsidR="00FC2F4C" w:rsidRDefault="00FC2F4C">
          <w:pPr>
            <w:pStyle w:val="TM3"/>
            <w:tabs>
              <w:tab w:val="left" w:pos="1207"/>
            </w:tabs>
            <w:rPr>
              <w:ins w:id="19" w:author="Jerome Moutoucomarapoule" w:date="2025-08-22T09:55:00Z"/>
              <w:rFonts w:asciiTheme="minorHAnsi" w:eastAsiaTheme="minorEastAsia" w:hAnsiTheme="minorHAnsi" w:cstheme="minorBidi"/>
              <w:noProof/>
              <w:kern w:val="2"/>
              <w:sz w:val="24"/>
              <w:lang w:eastAsia="fr-FR" w:bidi="ar-SA"/>
              <w14:ligatures w14:val="standardContextual"/>
            </w:rPr>
          </w:pPr>
          <w:ins w:id="20" w:author="Jerome Moutoucomarapoule" w:date="2025-08-22T09:55:00Z">
            <w:r w:rsidRPr="006E328D">
              <w:rPr>
                <w:rStyle w:val="Lienhypertexte"/>
                <w:noProof/>
              </w:rPr>
              <w:fldChar w:fldCharType="begin"/>
            </w:r>
            <w:r w:rsidRPr="006E328D">
              <w:rPr>
                <w:rStyle w:val="Lienhypertexte"/>
                <w:noProof/>
              </w:rPr>
              <w:instrText xml:space="preserve"> </w:instrText>
            </w:r>
            <w:r>
              <w:rPr>
                <w:noProof/>
              </w:rPr>
              <w:instrText>HYPERLINK \l "_Toc206748923"</w:instrText>
            </w:r>
            <w:r w:rsidRPr="006E328D">
              <w:rPr>
                <w:rStyle w:val="Lienhypertexte"/>
                <w:noProof/>
              </w:rPr>
              <w:instrText xml:space="preserve"> </w:instrText>
            </w:r>
            <w:r w:rsidRPr="006E328D">
              <w:rPr>
                <w:rStyle w:val="Lienhypertexte"/>
                <w:noProof/>
              </w:rPr>
            </w:r>
            <w:r w:rsidRPr="006E328D">
              <w:rPr>
                <w:rStyle w:val="Lienhypertexte"/>
                <w:noProof/>
              </w:rPr>
              <w:fldChar w:fldCharType="separate"/>
            </w:r>
            <w:r w:rsidRPr="006E328D">
              <w:rPr>
                <w:rStyle w:val="Lienhypertexte"/>
                <w:rFonts w:cs="Arial"/>
                <w:noProof/>
              </w:rPr>
              <w:t>2.1.1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6E328D">
              <w:rPr>
                <w:rStyle w:val="Lienhypertexte"/>
                <w:noProof/>
              </w:rPr>
              <w:t>Méthodologie du projet adaptée aux particularités de l’opération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_Toc206748923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21" w:author="Jerome Moutoucomarapoule" w:date="2025-08-22T09:57:00Z">
            <w:r w:rsidR="00D957A5">
              <w:rPr>
                <w:noProof/>
                <w:webHidden/>
              </w:rPr>
              <w:t>4</w:t>
            </w:r>
          </w:ins>
          <w:ins w:id="22" w:author="Jerome Moutoucomarapoule" w:date="2025-08-22T09:55:00Z">
            <w:r>
              <w:rPr>
                <w:noProof/>
                <w:webHidden/>
              </w:rPr>
              <w:fldChar w:fldCharType="end"/>
            </w:r>
            <w:r w:rsidRPr="006E328D">
              <w:rPr>
                <w:rStyle w:val="Lienhypertexte"/>
                <w:noProof/>
              </w:rPr>
              <w:fldChar w:fldCharType="end"/>
            </w:r>
          </w:ins>
        </w:p>
        <w:p w14:paraId="74E1EF60" w14:textId="7A8FED22" w:rsidR="00FC2F4C" w:rsidRDefault="00FC2F4C">
          <w:pPr>
            <w:pStyle w:val="TM3"/>
            <w:tabs>
              <w:tab w:val="left" w:pos="1207"/>
            </w:tabs>
            <w:rPr>
              <w:ins w:id="23" w:author="Jerome Moutoucomarapoule" w:date="2025-08-22T09:55:00Z"/>
              <w:rFonts w:asciiTheme="minorHAnsi" w:eastAsiaTheme="minorEastAsia" w:hAnsiTheme="minorHAnsi" w:cstheme="minorBidi"/>
              <w:noProof/>
              <w:kern w:val="2"/>
              <w:sz w:val="24"/>
              <w:lang w:eastAsia="fr-FR" w:bidi="ar-SA"/>
              <w14:ligatures w14:val="standardContextual"/>
            </w:rPr>
          </w:pPr>
          <w:ins w:id="24" w:author="Jerome Moutoucomarapoule" w:date="2025-08-22T09:55:00Z">
            <w:r w:rsidRPr="006E328D">
              <w:rPr>
                <w:rStyle w:val="Lienhypertexte"/>
                <w:noProof/>
              </w:rPr>
              <w:fldChar w:fldCharType="begin"/>
            </w:r>
            <w:r w:rsidRPr="006E328D">
              <w:rPr>
                <w:rStyle w:val="Lienhypertexte"/>
                <w:noProof/>
              </w:rPr>
              <w:instrText xml:space="preserve"> </w:instrText>
            </w:r>
            <w:r>
              <w:rPr>
                <w:noProof/>
              </w:rPr>
              <w:instrText>HYPERLINK \l "_Toc206748924"</w:instrText>
            </w:r>
            <w:r w:rsidRPr="006E328D">
              <w:rPr>
                <w:rStyle w:val="Lienhypertexte"/>
                <w:noProof/>
              </w:rPr>
              <w:instrText xml:space="preserve"> </w:instrText>
            </w:r>
            <w:r w:rsidRPr="006E328D">
              <w:rPr>
                <w:rStyle w:val="Lienhypertexte"/>
                <w:noProof/>
              </w:rPr>
            </w:r>
            <w:r w:rsidRPr="006E328D">
              <w:rPr>
                <w:rStyle w:val="Lienhypertexte"/>
                <w:noProof/>
              </w:rPr>
              <w:fldChar w:fldCharType="separate"/>
            </w:r>
            <w:r w:rsidRPr="006E328D">
              <w:rPr>
                <w:rStyle w:val="Lienhypertexte"/>
                <w:rFonts w:cs="Arial"/>
                <w:noProof/>
              </w:rPr>
              <w:t>2.1.2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6E328D">
              <w:rPr>
                <w:rStyle w:val="Lienhypertexte"/>
                <w:noProof/>
              </w:rPr>
              <w:t>Méthodologie d’intervention pertinente et optimisée en fonction des contraintes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_Toc206748924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25" w:author="Jerome Moutoucomarapoule" w:date="2025-08-22T09:57:00Z">
            <w:r w:rsidR="00D957A5">
              <w:rPr>
                <w:noProof/>
                <w:webHidden/>
              </w:rPr>
              <w:t>4</w:t>
            </w:r>
          </w:ins>
          <w:ins w:id="26" w:author="Jerome Moutoucomarapoule" w:date="2025-08-22T09:55:00Z">
            <w:r>
              <w:rPr>
                <w:noProof/>
                <w:webHidden/>
              </w:rPr>
              <w:fldChar w:fldCharType="end"/>
            </w:r>
            <w:r w:rsidRPr="006E328D">
              <w:rPr>
                <w:rStyle w:val="Lienhypertexte"/>
                <w:noProof/>
              </w:rPr>
              <w:fldChar w:fldCharType="end"/>
            </w:r>
          </w:ins>
        </w:p>
        <w:p w14:paraId="1AA93D46" w14:textId="6FB7CC55" w:rsidR="00FC2F4C" w:rsidRDefault="00FC2F4C">
          <w:pPr>
            <w:pStyle w:val="TM2"/>
            <w:tabs>
              <w:tab w:val="left" w:pos="567"/>
            </w:tabs>
            <w:rPr>
              <w:ins w:id="27" w:author="Jerome Moutoucomarapoule" w:date="2025-08-22T09:55:00Z"/>
              <w:rFonts w:asciiTheme="minorHAnsi" w:eastAsiaTheme="minorEastAsia" w:hAnsiTheme="minorHAnsi" w:cstheme="minorBidi"/>
              <w:noProof/>
              <w:kern w:val="2"/>
              <w:sz w:val="24"/>
              <w:lang w:eastAsia="fr-FR" w:bidi="ar-SA"/>
              <w14:ligatures w14:val="standardContextual"/>
            </w:rPr>
          </w:pPr>
          <w:ins w:id="28" w:author="Jerome Moutoucomarapoule" w:date="2025-08-22T09:55:00Z">
            <w:r w:rsidRPr="006E328D">
              <w:rPr>
                <w:rStyle w:val="Lienhypertexte"/>
                <w:noProof/>
              </w:rPr>
              <w:fldChar w:fldCharType="begin"/>
            </w:r>
            <w:r w:rsidRPr="006E328D">
              <w:rPr>
                <w:rStyle w:val="Lienhypertexte"/>
                <w:noProof/>
              </w:rPr>
              <w:instrText xml:space="preserve"> </w:instrText>
            </w:r>
            <w:r>
              <w:rPr>
                <w:noProof/>
              </w:rPr>
              <w:instrText>HYPERLINK \l "_Toc206748925"</w:instrText>
            </w:r>
            <w:r w:rsidRPr="006E328D">
              <w:rPr>
                <w:rStyle w:val="Lienhypertexte"/>
                <w:noProof/>
              </w:rPr>
              <w:instrText xml:space="preserve"> </w:instrText>
            </w:r>
            <w:r w:rsidRPr="006E328D">
              <w:rPr>
                <w:rStyle w:val="Lienhypertexte"/>
                <w:noProof/>
              </w:rPr>
            </w:r>
            <w:r w:rsidRPr="006E328D">
              <w:rPr>
                <w:rStyle w:val="Lienhypertexte"/>
                <w:noProof/>
              </w:rPr>
              <w:fldChar w:fldCharType="separate"/>
            </w:r>
            <w:r w:rsidRPr="006E328D">
              <w:rPr>
                <w:rStyle w:val="Lienhypertexte"/>
                <w:noProof/>
              </w:rPr>
              <w:t>2.2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6E328D">
              <w:rPr>
                <w:rStyle w:val="Lienhypertexte"/>
                <w:noProof/>
              </w:rPr>
              <w:t>Description des matériaux et équipements techniques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_Toc206748925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29" w:author="Jerome Moutoucomarapoule" w:date="2025-08-22T09:57:00Z">
            <w:r w:rsidR="00D957A5">
              <w:rPr>
                <w:noProof/>
                <w:webHidden/>
              </w:rPr>
              <w:t>5</w:t>
            </w:r>
          </w:ins>
          <w:ins w:id="30" w:author="Jerome Moutoucomarapoule" w:date="2025-08-22T09:55:00Z">
            <w:r>
              <w:rPr>
                <w:noProof/>
                <w:webHidden/>
              </w:rPr>
              <w:fldChar w:fldCharType="end"/>
            </w:r>
            <w:r w:rsidRPr="006E328D">
              <w:rPr>
                <w:rStyle w:val="Lienhypertexte"/>
                <w:noProof/>
              </w:rPr>
              <w:fldChar w:fldCharType="end"/>
            </w:r>
          </w:ins>
        </w:p>
        <w:p w14:paraId="69A06298" w14:textId="629C49CA" w:rsidR="00FC2F4C" w:rsidRDefault="00FC2F4C">
          <w:pPr>
            <w:pStyle w:val="TM3"/>
            <w:rPr>
              <w:ins w:id="31" w:author="Jerome Moutoucomarapoule" w:date="2025-08-22T09:55:00Z"/>
              <w:rFonts w:asciiTheme="minorHAnsi" w:eastAsiaTheme="minorEastAsia" w:hAnsiTheme="minorHAnsi" w:cstheme="minorBidi"/>
              <w:noProof/>
              <w:kern w:val="2"/>
              <w:sz w:val="24"/>
              <w:lang w:eastAsia="fr-FR" w:bidi="ar-SA"/>
              <w14:ligatures w14:val="standardContextual"/>
            </w:rPr>
          </w:pPr>
          <w:ins w:id="32" w:author="Jerome Moutoucomarapoule" w:date="2025-08-22T09:55:00Z">
            <w:r w:rsidRPr="006E328D">
              <w:rPr>
                <w:rStyle w:val="Lienhypertexte"/>
                <w:noProof/>
              </w:rPr>
              <w:fldChar w:fldCharType="begin"/>
            </w:r>
            <w:r w:rsidRPr="006E328D">
              <w:rPr>
                <w:rStyle w:val="Lienhypertexte"/>
                <w:noProof/>
              </w:rPr>
              <w:instrText xml:space="preserve"> </w:instrText>
            </w:r>
            <w:r>
              <w:rPr>
                <w:noProof/>
              </w:rPr>
              <w:instrText>HYPERLINK \l "_Toc206748926"</w:instrText>
            </w:r>
            <w:r w:rsidRPr="006E328D">
              <w:rPr>
                <w:rStyle w:val="Lienhypertexte"/>
                <w:noProof/>
              </w:rPr>
              <w:instrText xml:space="preserve"> </w:instrText>
            </w:r>
            <w:r w:rsidRPr="006E328D">
              <w:rPr>
                <w:rStyle w:val="Lienhypertexte"/>
                <w:noProof/>
              </w:rPr>
            </w:r>
            <w:r w:rsidRPr="006E328D">
              <w:rPr>
                <w:rStyle w:val="Lienhypertexte"/>
                <w:noProof/>
              </w:rPr>
              <w:fldChar w:fldCharType="separate"/>
            </w:r>
            <w:r w:rsidRPr="006E328D">
              <w:rPr>
                <w:rStyle w:val="Lienhypertexte"/>
                <w:noProof/>
              </w:rPr>
              <w:t>2.2.1 Présentation des matériaux que le candidat propose de mettre en œuvre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_Toc206748926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33" w:author="Jerome Moutoucomarapoule" w:date="2025-08-22T09:57:00Z">
            <w:r w:rsidR="00D957A5">
              <w:rPr>
                <w:noProof/>
                <w:webHidden/>
              </w:rPr>
              <w:t>5</w:t>
            </w:r>
          </w:ins>
          <w:ins w:id="34" w:author="Jerome Moutoucomarapoule" w:date="2025-08-22T09:55:00Z">
            <w:r>
              <w:rPr>
                <w:noProof/>
                <w:webHidden/>
              </w:rPr>
              <w:fldChar w:fldCharType="end"/>
            </w:r>
            <w:r w:rsidRPr="006E328D">
              <w:rPr>
                <w:rStyle w:val="Lienhypertexte"/>
                <w:noProof/>
              </w:rPr>
              <w:fldChar w:fldCharType="end"/>
            </w:r>
          </w:ins>
        </w:p>
        <w:p w14:paraId="48F35BF3" w14:textId="26166ED4" w:rsidR="00FC2F4C" w:rsidRDefault="00FC2F4C">
          <w:pPr>
            <w:pStyle w:val="TM3"/>
            <w:tabs>
              <w:tab w:val="left" w:pos="1207"/>
            </w:tabs>
            <w:rPr>
              <w:ins w:id="35" w:author="Jerome Moutoucomarapoule" w:date="2025-08-22T09:55:00Z"/>
              <w:rFonts w:asciiTheme="minorHAnsi" w:eastAsiaTheme="minorEastAsia" w:hAnsiTheme="minorHAnsi" w:cstheme="minorBidi"/>
              <w:noProof/>
              <w:kern w:val="2"/>
              <w:sz w:val="24"/>
              <w:lang w:eastAsia="fr-FR" w:bidi="ar-SA"/>
              <w14:ligatures w14:val="standardContextual"/>
            </w:rPr>
          </w:pPr>
          <w:ins w:id="36" w:author="Jerome Moutoucomarapoule" w:date="2025-08-22T09:55:00Z">
            <w:r w:rsidRPr="006E328D">
              <w:rPr>
                <w:rStyle w:val="Lienhypertexte"/>
                <w:noProof/>
              </w:rPr>
              <w:fldChar w:fldCharType="begin"/>
            </w:r>
            <w:r w:rsidRPr="006E328D">
              <w:rPr>
                <w:rStyle w:val="Lienhypertexte"/>
                <w:noProof/>
              </w:rPr>
              <w:instrText xml:space="preserve"> </w:instrText>
            </w:r>
            <w:r>
              <w:rPr>
                <w:noProof/>
              </w:rPr>
              <w:instrText>HYPERLINK \l "_Toc206748927"</w:instrText>
            </w:r>
            <w:r w:rsidRPr="006E328D">
              <w:rPr>
                <w:rStyle w:val="Lienhypertexte"/>
                <w:noProof/>
              </w:rPr>
              <w:instrText xml:space="preserve"> </w:instrText>
            </w:r>
            <w:r w:rsidRPr="006E328D">
              <w:rPr>
                <w:rStyle w:val="Lienhypertexte"/>
                <w:noProof/>
              </w:rPr>
            </w:r>
            <w:r w:rsidRPr="006E328D">
              <w:rPr>
                <w:rStyle w:val="Lienhypertexte"/>
                <w:noProof/>
              </w:rPr>
              <w:fldChar w:fldCharType="separate"/>
            </w:r>
            <w:r w:rsidRPr="006E328D">
              <w:rPr>
                <w:rStyle w:val="Lienhypertexte"/>
                <w:noProof/>
              </w:rPr>
              <w:t>2.2.2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6E328D">
              <w:rPr>
                <w:rStyle w:val="Lienhypertexte"/>
                <w:noProof/>
              </w:rPr>
              <w:t>Communication des spécificités techniques lorsque l’équipement présente des plus-values importantes à l’optimisation de l’opération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_Toc206748927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37" w:author="Jerome Moutoucomarapoule" w:date="2025-08-22T09:57:00Z">
            <w:r w:rsidR="00D957A5">
              <w:rPr>
                <w:noProof/>
                <w:webHidden/>
              </w:rPr>
              <w:t>5</w:t>
            </w:r>
          </w:ins>
          <w:ins w:id="38" w:author="Jerome Moutoucomarapoule" w:date="2025-08-22T09:55:00Z">
            <w:r>
              <w:rPr>
                <w:noProof/>
                <w:webHidden/>
              </w:rPr>
              <w:fldChar w:fldCharType="end"/>
            </w:r>
            <w:r w:rsidRPr="006E328D">
              <w:rPr>
                <w:rStyle w:val="Lienhypertexte"/>
                <w:noProof/>
              </w:rPr>
              <w:fldChar w:fldCharType="end"/>
            </w:r>
          </w:ins>
        </w:p>
        <w:p w14:paraId="3B1B6759" w14:textId="20EEBB26" w:rsidR="00FC2F4C" w:rsidRDefault="00FC2F4C">
          <w:pPr>
            <w:pStyle w:val="TM2"/>
            <w:tabs>
              <w:tab w:val="left" w:pos="567"/>
            </w:tabs>
            <w:rPr>
              <w:ins w:id="39" w:author="Jerome Moutoucomarapoule" w:date="2025-08-22T09:55:00Z"/>
              <w:rFonts w:asciiTheme="minorHAnsi" w:eastAsiaTheme="minorEastAsia" w:hAnsiTheme="minorHAnsi" w:cstheme="minorBidi"/>
              <w:noProof/>
              <w:kern w:val="2"/>
              <w:sz w:val="24"/>
              <w:lang w:eastAsia="fr-FR" w:bidi="ar-SA"/>
              <w14:ligatures w14:val="standardContextual"/>
            </w:rPr>
          </w:pPr>
          <w:ins w:id="40" w:author="Jerome Moutoucomarapoule" w:date="2025-08-22T09:55:00Z">
            <w:r w:rsidRPr="006E328D">
              <w:rPr>
                <w:rStyle w:val="Lienhypertexte"/>
                <w:noProof/>
              </w:rPr>
              <w:fldChar w:fldCharType="begin"/>
            </w:r>
            <w:r w:rsidRPr="006E328D">
              <w:rPr>
                <w:rStyle w:val="Lienhypertexte"/>
                <w:noProof/>
              </w:rPr>
              <w:instrText xml:space="preserve"> </w:instrText>
            </w:r>
            <w:r>
              <w:rPr>
                <w:noProof/>
              </w:rPr>
              <w:instrText>HYPERLINK \l "_Toc206748928"</w:instrText>
            </w:r>
            <w:r w:rsidRPr="006E328D">
              <w:rPr>
                <w:rStyle w:val="Lienhypertexte"/>
                <w:noProof/>
              </w:rPr>
              <w:instrText xml:space="preserve"> </w:instrText>
            </w:r>
            <w:r w:rsidRPr="006E328D">
              <w:rPr>
                <w:rStyle w:val="Lienhypertexte"/>
                <w:noProof/>
              </w:rPr>
            </w:r>
            <w:r w:rsidRPr="006E328D">
              <w:rPr>
                <w:rStyle w:val="Lienhypertexte"/>
                <w:noProof/>
              </w:rPr>
              <w:fldChar w:fldCharType="separate"/>
            </w:r>
            <w:r w:rsidRPr="006E328D">
              <w:rPr>
                <w:rStyle w:val="Lienhypertexte"/>
                <w:noProof/>
              </w:rPr>
              <w:t>2.3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6E328D">
              <w:rPr>
                <w:rStyle w:val="Lienhypertexte"/>
                <w:noProof/>
              </w:rPr>
              <w:t>Mesures et contrôles de la qualité des prestations et des matériaux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_Toc206748928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41" w:author="Jerome Moutoucomarapoule" w:date="2025-08-22T09:57:00Z">
            <w:r w:rsidR="00D957A5">
              <w:rPr>
                <w:noProof/>
                <w:webHidden/>
              </w:rPr>
              <w:t>6</w:t>
            </w:r>
          </w:ins>
          <w:ins w:id="42" w:author="Jerome Moutoucomarapoule" w:date="2025-08-22T09:55:00Z">
            <w:r>
              <w:rPr>
                <w:noProof/>
                <w:webHidden/>
              </w:rPr>
              <w:fldChar w:fldCharType="end"/>
            </w:r>
            <w:r w:rsidRPr="006E328D">
              <w:rPr>
                <w:rStyle w:val="Lienhypertexte"/>
                <w:noProof/>
              </w:rPr>
              <w:fldChar w:fldCharType="end"/>
            </w:r>
          </w:ins>
        </w:p>
        <w:p w14:paraId="255894A7" w14:textId="4F51FCA7" w:rsidR="00FC2F4C" w:rsidRDefault="00FC2F4C">
          <w:pPr>
            <w:pStyle w:val="TM3"/>
            <w:tabs>
              <w:tab w:val="left" w:pos="1207"/>
            </w:tabs>
            <w:rPr>
              <w:ins w:id="43" w:author="Jerome Moutoucomarapoule" w:date="2025-08-22T09:55:00Z"/>
              <w:rFonts w:asciiTheme="minorHAnsi" w:eastAsiaTheme="minorEastAsia" w:hAnsiTheme="minorHAnsi" w:cstheme="minorBidi"/>
              <w:noProof/>
              <w:kern w:val="2"/>
              <w:sz w:val="24"/>
              <w:lang w:eastAsia="fr-FR" w:bidi="ar-SA"/>
              <w14:ligatures w14:val="standardContextual"/>
            </w:rPr>
          </w:pPr>
          <w:ins w:id="44" w:author="Jerome Moutoucomarapoule" w:date="2025-08-22T09:55:00Z">
            <w:r w:rsidRPr="006E328D">
              <w:rPr>
                <w:rStyle w:val="Lienhypertexte"/>
                <w:noProof/>
              </w:rPr>
              <w:fldChar w:fldCharType="begin"/>
            </w:r>
            <w:r w:rsidRPr="006E328D">
              <w:rPr>
                <w:rStyle w:val="Lienhypertexte"/>
                <w:noProof/>
              </w:rPr>
              <w:instrText xml:space="preserve"> </w:instrText>
            </w:r>
            <w:r>
              <w:rPr>
                <w:noProof/>
              </w:rPr>
              <w:instrText>HYPERLINK \l "_Toc206748929"</w:instrText>
            </w:r>
            <w:r w:rsidRPr="006E328D">
              <w:rPr>
                <w:rStyle w:val="Lienhypertexte"/>
                <w:noProof/>
              </w:rPr>
              <w:instrText xml:space="preserve"> </w:instrText>
            </w:r>
            <w:r w:rsidRPr="006E328D">
              <w:rPr>
                <w:rStyle w:val="Lienhypertexte"/>
                <w:noProof/>
              </w:rPr>
            </w:r>
            <w:r w:rsidRPr="006E328D">
              <w:rPr>
                <w:rStyle w:val="Lienhypertexte"/>
                <w:noProof/>
              </w:rPr>
              <w:fldChar w:fldCharType="separate"/>
            </w:r>
            <w:r w:rsidRPr="006E328D">
              <w:rPr>
                <w:rStyle w:val="Lienhypertexte"/>
                <w:noProof/>
              </w:rPr>
              <w:t>2.3.1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6E328D">
              <w:rPr>
                <w:rStyle w:val="Lienhypertexte"/>
                <w:noProof/>
              </w:rPr>
              <w:t>Méthodologie mise en place au sein de l’entreprise pour vérifier la bonne qualité des matériaux fournis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_Toc206748929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45" w:author="Jerome Moutoucomarapoule" w:date="2025-08-22T09:57:00Z">
            <w:r w:rsidR="00D957A5">
              <w:rPr>
                <w:noProof/>
                <w:webHidden/>
              </w:rPr>
              <w:t>6</w:t>
            </w:r>
          </w:ins>
          <w:ins w:id="46" w:author="Jerome Moutoucomarapoule" w:date="2025-08-22T09:55:00Z">
            <w:r>
              <w:rPr>
                <w:noProof/>
                <w:webHidden/>
              </w:rPr>
              <w:fldChar w:fldCharType="end"/>
            </w:r>
            <w:r w:rsidRPr="006E328D">
              <w:rPr>
                <w:rStyle w:val="Lienhypertexte"/>
                <w:noProof/>
              </w:rPr>
              <w:fldChar w:fldCharType="end"/>
            </w:r>
          </w:ins>
        </w:p>
        <w:p w14:paraId="524BA3E8" w14:textId="683A639F" w:rsidR="00FC2F4C" w:rsidRDefault="00FC2F4C">
          <w:pPr>
            <w:pStyle w:val="TM3"/>
            <w:tabs>
              <w:tab w:val="left" w:pos="1207"/>
            </w:tabs>
            <w:rPr>
              <w:ins w:id="47" w:author="Jerome Moutoucomarapoule" w:date="2025-08-22T09:55:00Z"/>
              <w:rFonts w:asciiTheme="minorHAnsi" w:eastAsiaTheme="minorEastAsia" w:hAnsiTheme="minorHAnsi" w:cstheme="minorBidi"/>
              <w:noProof/>
              <w:kern w:val="2"/>
              <w:sz w:val="24"/>
              <w:lang w:eastAsia="fr-FR" w:bidi="ar-SA"/>
              <w14:ligatures w14:val="standardContextual"/>
            </w:rPr>
          </w:pPr>
          <w:ins w:id="48" w:author="Jerome Moutoucomarapoule" w:date="2025-08-22T09:55:00Z">
            <w:r w:rsidRPr="006E328D">
              <w:rPr>
                <w:rStyle w:val="Lienhypertexte"/>
                <w:noProof/>
              </w:rPr>
              <w:fldChar w:fldCharType="begin"/>
            </w:r>
            <w:r w:rsidRPr="006E328D">
              <w:rPr>
                <w:rStyle w:val="Lienhypertexte"/>
                <w:noProof/>
              </w:rPr>
              <w:instrText xml:space="preserve"> </w:instrText>
            </w:r>
            <w:r>
              <w:rPr>
                <w:noProof/>
              </w:rPr>
              <w:instrText>HYPERLINK \l "_Toc206748930"</w:instrText>
            </w:r>
            <w:r w:rsidRPr="006E328D">
              <w:rPr>
                <w:rStyle w:val="Lienhypertexte"/>
                <w:noProof/>
              </w:rPr>
              <w:instrText xml:space="preserve"> </w:instrText>
            </w:r>
            <w:r w:rsidRPr="006E328D">
              <w:rPr>
                <w:rStyle w:val="Lienhypertexte"/>
                <w:noProof/>
              </w:rPr>
            </w:r>
            <w:r w:rsidRPr="006E328D">
              <w:rPr>
                <w:rStyle w:val="Lienhypertexte"/>
                <w:noProof/>
              </w:rPr>
              <w:fldChar w:fldCharType="separate"/>
            </w:r>
            <w:r w:rsidRPr="006E328D">
              <w:rPr>
                <w:rStyle w:val="Lienhypertexte"/>
                <w:noProof/>
              </w:rPr>
              <w:t>2.3.2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6E328D">
              <w:rPr>
                <w:rStyle w:val="Lienhypertexte"/>
                <w:noProof/>
              </w:rPr>
              <w:t>Méthodologie mise en place au sein de l’entreprise pour vérifier la mise en œuvre correcte des matériaux sur le chantier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_Toc206748930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49" w:author="Jerome Moutoucomarapoule" w:date="2025-08-22T09:57:00Z">
            <w:r w:rsidR="00D957A5">
              <w:rPr>
                <w:noProof/>
                <w:webHidden/>
              </w:rPr>
              <w:t>6</w:t>
            </w:r>
          </w:ins>
          <w:ins w:id="50" w:author="Jerome Moutoucomarapoule" w:date="2025-08-22T09:55:00Z">
            <w:r>
              <w:rPr>
                <w:noProof/>
                <w:webHidden/>
              </w:rPr>
              <w:fldChar w:fldCharType="end"/>
            </w:r>
            <w:r w:rsidRPr="006E328D">
              <w:rPr>
                <w:rStyle w:val="Lienhypertexte"/>
                <w:noProof/>
              </w:rPr>
              <w:fldChar w:fldCharType="end"/>
            </w:r>
          </w:ins>
        </w:p>
        <w:p w14:paraId="3ADBE1EF" w14:textId="39B13B7C" w:rsidR="00FC2F4C" w:rsidRDefault="00FC2F4C">
          <w:pPr>
            <w:pStyle w:val="TM2"/>
            <w:tabs>
              <w:tab w:val="left" w:pos="567"/>
            </w:tabs>
            <w:rPr>
              <w:ins w:id="51" w:author="Jerome Moutoucomarapoule" w:date="2025-08-22T09:55:00Z"/>
              <w:rFonts w:asciiTheme="minorHAnsi" w:eastAsiaTheme="minorEastAsia" w:hAnsiTheme="minorHAnsi" w:cstheme="minorBidi"/>
              <w:noProof/>
              <w:kern w:val="2"/>
              <w:sz w:val="24"/>
              <w:lang w:eastAsia="fr-FR" w:bidi="ar-SA"/>
              <w14:ligatures w14:val="standardContextual"/>
            </w:rPr>
          </w:pPr>
          <w:ins w:id="52" w:author="Jerome Moutoucomarapoule" w:date="2025-08-22T09:55:00Z">
            <w:r w:rsidRPr="006E328D">
              <w:rPr>
                <w:rStyle w:val="Lienhypertexte"/>
                <w:noProof/>
              </w:rPr>
              <w:fldChar w:fldCharType="begin"/>
            </w:r>
            <w:r w:rsidRPr="006E328D">
              <w:rPr>
                <w:rStyle w:val="Lienhypertexte"/>
                <w:noProof/>
              </w:rPr>
              <w:instrText xml:space="preserve"> </w:instrText>
            </w:r>
            <w:r>
              <w:rPr>
                <w:noProof/>
              </w:rPr>
              <w:instrText>HYPERLINK \l "_Toc206748931"</w:instrText>
            </w:r>
            <w:r w:rsidRPr="006E328D">
              <w:rPr>
                <w:rStyle w:val="Lienhypertexte"/>
                <w:noProof/>
              </w:rPr>
              <w:instrText xml:space="preserve"> </w:instrText>
            </w:r>
            <w:r w:rsidRPr="006E328D">
              <w:rPr>
                <w:rStyle w:val="Lienhypertexte"/>
                <w:noProof/>
              </w:rPr>
            </w:r>
            <w:r w:rsidRPr="006E328D">
              <w:rPr>
                <w:rStyle w:val="Lienhypertexte"/>
                <w:noProof/>
              </w:rPr>
              <w:fldChar w:fldCharType="separate"/>
            </w:r>
            <w:r w:rsidRPr="006E328D">
              <w:rPr>
                <w:rStyle w:val="Lienhypertexte"/>
                <w:noProof/>
              </w:rPr>
              <w:t>2.4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6E328D">
              <w:rPr>
                <w:rStyle w:val="Lienhypertexte"/>
                <w:noProof/>
              </w:rPr>
              <w:t>Engagement sur les délais d’exécution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_Toc206748931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53" w:author="Jerome Moutoucomarapoule" w:date="2025-08-22T09:57:00Z">
            <w:r w:rsidR="00D957A5">
              <w:rPr>
                <w:noProof/>
                <w:webHidden/>
              </w:rPr>
              <w:t>7</w:t>
            </w:r>
          </w:ins>
          <w:ins w:id="54" w:author="Jerome Moutoucomarapoule" w:date="2025-08-22T09:55:00Z">
            <w:r>
              <w:rPr>
                <w:noProof/>
                <w:webHidden/>
              </w:rPr>
              <w:fldChar w:fldCharType="end"/>
            </w:r>
            <w:r w:rsidRPr="006E328D">
              <w:rPr>
                <w:rStyle w:val="Lienhypertexte"/>
                <w:noProof/>
              </w:rPr>
              <w:fldChar w:fldCharType="end"/>
            </w:r>
          </w:ins>
        </w:p>
        <w:p w14:paraId="207761D2" w14:textId="4967C1DA" w:rsidR="00FC2F4C" w:rsidRDefault="00FC2F4C">
          <w:pPr>
            <w:pStyle w:val="TM3"/>
            <w:tabs>
              <w:tab w:val="left" w:pos="1207"/>
            </w:tabs>
            <w:rPr>
              <w:ins w:id="55" w:author="Jerome Moutoucomarapoule" w:date="2025-08-22T09:55:00Z"/>
              <w:rFonts w:asciiTheme="minorHAnsi" w:eastAsiaTheme="minorEastAsia" w:hAnsiTheme="minorHAnsi" w:cstheme="minorBidi"/>
              <w:noProof/>
              <w:kern w:val="2"/>
              <w:sz w:val="24"/>
              <w:lang w:eastAsia="fr-FR" w:bidi="ar-SA"/>
              <w14:ligatures w14:val="standardContextual"/>
            </w:rPr>
          </w:pPr>
          <w:ins w:id="56" w:author="Jerome Moutoucomarapoule" w:date="2025-08-22T09:55:00Z">
            <w:r w:rsidRPr="006E328D">
              <w:rPr>
                <w:rStyle w:val="Lienhypertexte"/>
                <w:noProof/>
              </w:rPr>
              <w:fldChar w:fldCharType="begin"/>
            </w:r>
            <w:r w:rsidRPr="006E328D">
              <w:rPr>
                <w:rStyle w:val="Lienhypertexte"/>
                <w:noProof/>
              </w:rPr>
              <w:instrText xml:space="preserve"> </w:instrText>
            </w:r>
            <w:r>
              <w:rPr>
                <w:noProof/>
              </w:rPr>
              <w:instrText>HYPERLINK \l "_Toc206748932"</w:instrText>
            </w:r>
            <w:r w:rsidRPr="006E328D">
              <w:rPr>
                <w:rStyle w:val="Lienhypertexte"/>
                <w:noProof/>
              </w:rPr>
              <w:instrText xml:space="preserve"> </w:instrText>
            </w:r>
            <w:r w:rsidRPr="006E328D">
              <w:rPr>
                <w:rStyle w:val="Lienhypertexte"/>
                <w:noProof/>
              </w:rPr>
            </w:r>
            <w:r w:rsidRPr="006E328D">
              <w:rPr>
                <w:rStyle w:val="Lienhypertexte"/>
                <w:noProof/>
              </w:rPr>
              <w:fldChar w:fldCharType="separate"/>
            </w:r>
            <w:r w:rsidRPr="006E328D">
              <w:rPr>
                <w:rStyle w:val="Lienhypertexte"/>
                <w:noProof/>
              </w:rPr>
              <w:t>2.4.1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6E328D">
              <w:rPr>
                <w:rStyle w:val="Lienhypertexte"/>
                <w:noProof/>
              </w:rPr>
              <w:t>Engagement du candidat sur les délais d’exécution à travers la communication d’un planning sommaire de son lot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_Toc206748932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57" w:author="Jerome Moutoucomarapoule" w:date="2025-08-22T09:57:00Z">
            <w:r w:rsidR="00D957A5">
              <w:rPr>
                <w:noProof/>
                <w:webHidden/>
              </w:rPr>
              <w:t>7</w:t>
            </w:r>
          </w:ins>
          <w:ins w:id="58" w:author="Jerome Moutoucomarapoule" w:date="2025-08-22T09:55:00Z">
            <w:r>
              <w:rPr>
                <w:noProof/>
                <w:webHidden/>
              </w:rPr>
              <w:fldChar w:fldCharType="end"/>
            </w:r>
            <w:r w:rsidRPr="006E328D">
              <w:rPr>
                <w:rStyle w:val="Lienhypertexte"/>
                <w:noProof/>
              </w:rPr>
              <w:fldChar w:fldCharType="end"/>
            </w:r>
          </w:ins>
        </w:p>
        <w:p w14:paraId="1EF08085" w14:textId="78B054C6" w:rsidR="00FC2F4C" w:rsidRDefault="00FC2F4C">
          <w:pPr>
            <w:pStyle w:val="TM1"/>
            <w:tabs>
              <w:tab w:val="left" w:pos="567"/>
            </w:tabs>
            <w:rPr>
              <w:ins w:id="59" w:author="Jerome Moutoucomarapoule" w:date="2025-08-22T09:55:00Z"/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lang w:eastAsia="fr-FR" w:bidi="ar-SA"/>
              <w14:ligatures w14:val="standardContextual"/>
            </w:rPr>
          </w:pPr>
          <w:ins w:id="60" w:author="Jerome Moutoucomarapoule" w:date="2025-08-22T09:55:00Z">
            <w:r w:rsidRPr="006E328D">
              <w:rPr>
                <w:rStyle w:val="Lienhypertexte"/>
                <w:noProof/>
              </w:rPr>
              <w:fldChar w:fldCharType="begin"/>
            </w:r>
            <w:r w:rsidRPr="006E328D">
              <w:rPr>
                <w:rStyle w:val="Lienhypertexte"/>
                <w:noProof/>
              </w:rPr>
              <w:instrText xml:space="preserve"> </w:instrText>
            </w:r>
            <w:r>
              <w:rPr>
                <w:noProof/>
              </w:rPr>
              <w:instrText>HYPERLINK \l "_Toc206748933"</w:instrText>
            </w:r>
            <w:r w:rsidRPr="006E328D">
              <w:rPr>
                <w:rStyle w:val="Lienhypertexte"/>
                <w:noProof/>
              </w:rPr>
              <w:instrText xml:space="preserve"> </w:instrText>
            </w:r>
            <w:r w:rsidRPr="006E328D">
              <w:rPr>
                <w:rStyle w:val="Lienhypertexte"/>
                <w:noProof/>
              </w:rPr>
            </w:r>
            <w:r w:rsidRPr="006E328D">
              <w:rPr>
                <w:rStyle w:val="Lienhypertexte"/>
                <w:noProof/>
              </w:rPr>
              <w:fldChar w:fldCharType="separate"/>
            </w:r>
            <w:r w:rsidRPr="006E328D">
              <w:rPr>
                <w:rStyle w:val="Lienhypertexte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6E328D">
              <w:rPr>
                <w:rStyle w:val="Lienhypertexte"/>
                <w:noProof/>
              </w:rPr>
              <w:t>Valeur environnementale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_Toc206748933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61" w:author="Jerome Moutoucomarapoule" w:date="2025-08-22T09:57:00Z">
            <w:r w:rsidR="00D957A5">
              <w:rPr>
                <w:noProof/>
                <w:webHidden/>
              </w:rPr>
              <w:t>8</w:t>
            </w:r>
          </w:ins>
          <w:ins w:id="62" w:author="Jerome Moutoucomarapoule" w:date="2025-08-22T09:55:00Z">
            <w:r>
              <w:rPr>
                <w:noProof/>
                <w:webHidden/>
              </w:rPr>
              <w:fldChar w:fldCharType="end"/>
            </w:r>
            <w:r w:rsidRPr="006E328D">
              <w:rPr>
                <w:rStyle w:val="Lienhypertexte"/>
                <w:noProof/>
              </w:rPr>
              <w:fldChar w:fldCharType="end"/>
            </w:r>
          </w:ins>
        </w:p>
        <w:p w14:paraId="0B7F2FE2" w14:textId="69099745" w:rsidR="00FC2F4C" w:rsidRDefault="00FC2F4C">
          <w:pPr>
            <w:pStyle w:val="TM2"/>
            <w:rPr>
              <w:ins w:id="63" w:author="Jerome Moutoucomarapoule" w:date="2025-08-22T09:55:00Z"/>
              <w:rFonts w:asciiTheme="minorHAnsi" w:eastAsiaTheme="minorEastAsia" w:hAnsiTheme="minorHAnsi" w:cstheme="minorBidi"/>
              <w:noProof/>
              <w:kern w:val="2"/>
              <w:sz w:val="24"/>
              <w:lang w:eastAsia="fr-FR" w:bidi="ar-SA"/>
              <w14:ligatures w14:val="standardContextual"/>
            </w:rPr>
          </w:pPr>
          <w:ins w:id="64" w:author="Jerome Moutoucomarapoule" w:date="2025-08-22T09:55:00Z">
            <w:r w:rsidRPr="006E328D">
              <w:rPr>
                <w:rStyle w:val="Lienhypertexte"/>
                <w:noProof/>
              </w:rPr>
              <w:fldChar w:fldCharType="begin"/>
            </w:r>
            <w:r w:rsidRPr="006E328D">
              <w:rPr>
                <w:rStyle w:val="Lienhypertexte"/>
                <w:noProof/>
              </w:rPr>
              <w:instrText xml:space="preserve"> </w:instrText>
            </w:r>
            <w:r>
              <w:rPr>
                <w:noProof/>
              </w:rPr>
              <w:instrText>HYPERLINK \l "_Toc206748934"</w:instrText>
            </w:r>
            <w:r w:rsidRPr="006E328D">
              <w:rPr>
                <w:rStyle w:val="Lienhypertexte"/>
                <w:noProof/>
              </w:rPr>
              <w:instrText xml:space="preserve"> </w:instrText>
            </w:r>
            <w:r w:rsidRPr="006E328D">
              <w:rPr>
                <w:rStyle w:val="Lienhypertexte"/>
                <w:noProof/>
              </w:rPr>
            </w:r>
            <w:r w:rsidRPr="006E328D">
              <w:rPr>
                <w:rStyle w:val="Lienhypertexte"/>
                <w:noProof/>
              </w:rPr>
              <w:fldChar w:fldCharType="separate"/>
            </w:r>
            <w:r w:rsidRPr="006E328D">
              <w:rPr>
                <w:rStyle w:val="Lienhypertexte"/>
                <w:noProof/>
              </w:rPr>
              <w:t>Notice expliquant le Schéma d'Organisation de la GEstion des Déchets de Chantier (SOGED)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_Toc206748934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65" w:author="Jerome Moutoucomarapoule" w:date="2025-08-22T09:57:00Z">
            <w:r w:rsidR="00D957A5">
              <w:rPr>
                <w:noProof/>
                <w:webHidden/>
              </w:rPr>
              <w:t>8</w:t>
            </w:r>
          </w:ins>
          <w:ins w:id="66" w:author="Jerome Moutoucomarapoule" w:date="2025-08-22T09:55:00Z">
            <w:r>
              <w:rPr>
                <w:noProof/>
                <w:webHidden/>
              </w:rPr>
              <w:fldChar w:fldCharType="end"/>
            </w:r>
            <w:r w:rsidRPr="006E328D">
              <w:rPr>
                <w:rStyle w:val="Lienhypertexte"/>
                <w:noProof/>
              </w:rPr>
              <w:fldChar w:fldCharType="end"/>
            </w:r>
          </w:ins>
        </w:p>
        <w:p w14:paraId="689AC4E2" w14:textId="295CA21B" w:rsidR="00CA6005" w:rsidDel="00FC2F4C" w:rsidRDefault="00CA6005">
          <w:pPr>
            <w:pStyle w:val="TM1"/>
            <w:rPr>
              <w:del w:id="67" w:author="Jerome Moutoucomarapoule" w:date="2025-08-22T09:55:00Z"/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lang w:eastAsia="fr-FR" w:bidi="ar-SA"/>
              <w14:ligatures w14:val="standardContextual"/>
            </w:rPr>
          </w:pPr>
          <w:del w:id="68" w:author="Jerome Moutoucomarapoule" w:date="2025-08-22T09:55:00Z">
            <w:r w:rsidDel="00FC2F4C">
              <w:rPr>
                <w:noProof/>
                <w:webHidden/>
              </w:rPr>
              <w:tab/>
              <w:delText>1</w:delText>
            </w:r>
          </w:del>
        </w:p>
        <w:p w14:paraId="148011DB" w14:textId="722F28E5" w:rsidR="00CA6005" w:rsidDel="00FC2F4C" w:rsidRDefault="00CA6005">
          <w:pPr>
            <w:pStyle w:val="TM1"/>
            <w:tabs>
              <w:tab w:val="left" w:pos="567"/>
            </w:tabs>
            <w:rPr>
              <w:del w:id="69" w:author="Jerome Moutoucomarapoule" w:date="2025-08-22T09:55:00Z"/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lang w:eastAsia="fr-FR" w:bidi="ar-SA"/>
              <w14:ligatures w14:val="standardContextual"/>
            </w:rPr>
          </w:pPr>
          <w:del w:id="70" w:author="Jerome Moutoucomarapoule" w:date="2025-08-22T09:55:00Z">
            <w:r w:rsidRPr="00FC2F4C" w:rsidDel="00FC2F4C">
              <w:rPr>
                <w:rFonts w:cs="Arial"/>
                <w:noProof/>
                <w:rPrChange w:id="71" w:author="Jerome Moutoucomarapoule" w:date="2025-08-22T09:55:00Z">
                  <w:rPr>
                    <w:rStyle w:val="Lienhypertexte"/>
                    <w:rFonts w:cs="Arial"/>
                    <w:noProof/>
                  </w:rPr>
                </w:rPrChange>
              </w:rPr>
              <w:delText>1.</w:delText>
            </w:r>
            <w:r w:rsidDel="00FC2F4C"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FC2F4C" w:rsidDel="00FC2F4C">
              <w:rPr>
                <w:rFonts w:cs="Arial"/>
                <w:noProof/>
                <w:rPrChange w:id="72" w:author="Jerome Moutoucomarapoule" w:date="2025-08-22T09:55:00Z">
                  <w:rPr>
                    <w:rStyle w:val="Lienhypertexte"/>
                    <w:rFonts w:cs="Arial"/>
                    <w:noProof/>
                  </w:rPr>
                </w:rPrChange>
              </w:rPr>
              <w:delText>Présentation du bordereau</w:delText>
            </w:r>
            <w:r w:rsidDel="00FC2F4C">
              <w:rPr>
                <w:noProof/>
                <w:webHidden/>
              </w:rPr>
              <w:tab/>
              <w:delText>3</w:delText>
            </w:r>
          </w:del>
        </w:p>
        <w:p w14:paraId="1039CCC9" w14:textId="0A4A435B" w:rsidR="00CA6005" w:rsidDel="00FC2F4C" w:rsidRDefault="00CA6005">
          <w:pPr>
            <w:pStyle w:val="TM1"/>
            <w:rPr>
              <w:del w:id="73" w:author="Jerome Moutoucomarapoule" w:date="2025-08-22T09:55:00Z"/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lang w:eastAsia="fr-FR" w:bidi="ar-SA"/>
              <w14:ligatures w14:val="standardContextual"/>
            </w:rPr>
          </w:pPr>
          <w:del w:id="74" w:author="Jerome Moutoucomarapoule" w:date="2025-08-22T09:55:00Z">
            <w:r w:rsidRPr="00FC2F4C" w:rsidDel="00FC2F4C">
              <w:rPr>
                <w:rFonts w:cs="Arial"/>
                <w:noProof/>
                <w:rPrChange w:id="75" w:author="Jerome Moutoucomarapoule" w:date="2025-08-22T09:55:00Z">
                  <w:rPr>
                    <w:rStyle w:val="Lienhypertexte"/>
                    <w:rFonts w:cs="Arial"/>
                    <w:noProof/>
                  </w:rPr>
                </w:rPrChange>
              </w:rPr>
              <w:delText>2. Valeur technique</w:delText>
            </w:r>
            <w:r w:rsidDel="00FC2F4C">
              <w:rPr>
                <w:noProof/>
                <w:webHidden/>
              </w:rPr>
              <w:tab/>
              <w:delText>4</w:delText>
            </w:r>
          </w:del>
        </w:p>
        <w:p w14:paraId="147206C6" w14:textId="135267C1" w:rsidR="00CA6005" w:rsidDel="00FC2F4C" w:rsidRDefault="00CA6005">
          <w:pPr>
            <w:pStyle w:val="TM2"/>
            <w:tabs>
              <w:tab w:val="left" w:pos="567"/>
            </w:tabs>
            <w:rPr>
              <w:del w:id="76" w:author="Jerome Moutoucomarapoule" w:date="2025-08-22T09:55:00Z"/>
              <w:rFonts w:asciiTheme="minorHAnsi" w:eastAsiaTheme="minorEastAsia" w:hAnsiTheme="minorHAnsi" w:cstheme="minorBidi"/>
              <w:noProof/>
              <w:kern w:val="2"/>
              <w:sz w:val="24"/>
              <w:lang w:eastAsia="fr-FR" w:bidi="ar-SA"/>
              <w14:ligatures w14:val="standardContextual"/>
            </w:rPr>
          </w:pPr>
          <w:del w:id="77" w:author="Jerome Moutoucomarapoule" w:date="2025-08-22T09:55:00Z">
            <w:r w:rsidRPr="00FC2F4C" w:rsidDel="00FC2F4C">
              <w:rPr>
                <w:noProof/>
                <w:rPrChange w:id="78" w:author="Jerome Moutoucomarapoule" w:date="2025-08-22T09:55:00Z">
                  <w:rPr>
                    <w:rStyle w:val="Lienhypertexte"/>
                    <w:noProof/>
                  </w:rPr>
                </w:rPrChange>
              </w:rPr>
              <w:delText>2.1</w:delText>
            </w:r>
            <w:r w:rsidDel="00FC2F4C">
              <w:rPr>
                <w:rFonts w:asciiTheme="minorHAnsi" w:eastAsiaTheme="minorEastAsia" w:hAnsiTheme="minorHAnsi" w:cstheme="minorBidi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FC2F4C" w:rsidDel="00FC2F4C">
              <w:rPr>
                <w:noProof/>
                <w:rPrChange w:id="79" w:author="Jerome Moutoucomarapoule" w:date="2025-08-22T09:55:00Z">
                  <w:rPr>
                    <w:rStyle w:val="Lienhypertexte"/>
                    <w:noProof/>
                  </w:rPr>
                </w:rPrChange>
              </w:rPr>
              <w:delText>Méthodologie du projet</w:delText>
            </w:r>
            <w:r w:rsidDel="00FC2F4C">
              <w:rPr>
                <w:noProof/>
                <w:webHidden/>
              </w:rPr>
              <w:tab/>
              <w:delText>4</w:delText>
            </w:r>
          </w:del>
        </w:p>
        <w:p w14:paraId="757AA5E7" w14:textId="13277C51" w:rsidR="00CA6005" w:rsidDel="00FC2F4C" w:rsidRDefault="00CA6005">
          <w:pPr>
            <w:pStyle w:val="TM3"/>
            <w:tabs>
              <w:tab w:val="left" w:pos="1207"/>
            </w:tabs>
            <w:rPr>
              <w:del w:id="80" w:author="Jerome Moutoucomarapoule" w:date="2025-08-22T09:55:00Z"/>
              <w:rFonts w:asciiTheme="minorHAnsi" w:eastAsiaTheme="minorEastAsia" w:hAnsiTheme="minorHAnsi" w:cstheme="minorBidi"/>
              <w:noProof/>
              <w:kern w:val="2"/>
              <w:sz w:val="24"/>
              <w:lang w:eastAsia="fr-FR" w:bidi="ar-SA"/>
              <w14:ligatures w14:val="standardContextual"/>
            </w:rPr>
          </w:pPr>
          <w:del w:id="81" w:author="Jerome Moutoucomarapoule" w:date="2025-08-22T09:55:00Z">
            <w:r w:rsidRPr="00FC2F4C" w:rsidDel="00FC2F4C">
              <w:rPr>
                <w:rFonts w:cs="Arial"/>
                <w:noProof/>
                <w:rPrChange w:id="82" w:author="Jerome Moutoucomarapoule" w:date="2025-08-22T09:55:00Z">
                  <w:rPr>
                    <w:rStyle w:val="Lienhypertexte"/>
                    <w:rFonts w:cs="Arial"/>
                    <w:noProof/>
                  </w:rPr>
                </w:rPrChange>
              </w:rPr>
              <w:delText>2.1.1</w:delText>
            </w:r>
            <w:r w:rsidDel="00FC2F4C">
              <w:rPr>
                <w:rFonts w:asciiTheme="minorHAnsi" w:eastAsiaTheme="minorEastAsia" w:hAnsiTheme="minorHAnsi" w:cstheme="minorBidi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FC2F4C" w:rsidDel="00FC2F4C">
              <w:rPr>
                <w:noProof/>
                <w:rPrChange w:id="83" w:author="Jerome Moutoucomarapoule" w:date="2025-08-22T09:55:00Z">
                  <w:rPr>
                    <w:rStyle w:val="Lienhypertexte"/>
                    <w:noProof/>
                  </w:rPr>
                </w:rPrChange>
              </w:rPr>
              <w:delText>Méthodologie du projet adaptée aux particularités de l’opération</w:delText>
            </w:r>
            <w:r w:rsidDel="00FC2F4C">
              <w:rPr>
                <w:noProof/>
                <w:webHidden/>
              </w:rPr>
              <w:tab/>
              <w:delText>4</w:delText>
            </w:r>
          </w:del>
        </w:p>
        <w:p w14:paraId="7D3B9629" w14:textId="56DEA0BA" w:rsidR="00CA6005" w:rsidDel="00FC2F4C" w:rsidRDefault="00CA6005">
          <w:pPr>
            <w:pStyle w:val="TM3"/>
            <w:tabs>
              <w:tab w:val="left" w:pos="1207"/>
            </w:tabs>
            <w:rPr>
              <w:del w:id="84" w:author="Jerome Moutoucomarapoule" w:date="2025-08-22T09:55:00Z"/>
              <w:rFonts w:asciiTheme="minorHAnsi" w:eastAsiaTheme="minorEastAsia" w:hAnsiTheme="minorHAnsi" w:cstheme="minorBidi"/>
              <w:noProof/>
              <w:kern w:val="2"/>
              <w:sz w:val="24"/>
              <w:lang w:eastAsia="fr-FR" w:bidi="ar-SA"/>
              <w14:ligatures w14:val="standardContextual"/>
            </w:rPr>
          </w:pPr>
          <w:del w:id="85" w:author="Jerome Moutoucomarapoule" w:date="2025-08-22T09:55:00Z">
            <w:r w:rsidRPr="00FC2F4C" w:rsidDel="00FC2F4C">
              <w:rPr>
                <w:rFonts w:cs="Arial"/>
                <w:noProof/>
                <w:rPrChange w:id="86" w:author="Jerome Moutoucomarapoule" w:date="2025-08-22T09:55:00Z">
                  <w:rPr>
                    <w:rStyle w:val="Lienhypertexte"/>
                    <w:rFonts w:cs="Arial"/>
                    <w:noProof/>
                  </w:rPr>
                </w:rPrChange>
              </w:rPr>
              <w:delText>2.1.2</w:delText>
            </w:r>
            <w:r w:rsidDel="00FC2F4C">
              <w:rPr>
                <w:rFonts w:asciiTheme="minorHAnsi" w:eastAsiaTheme="minorEastAsia" w:hAnsiTheme="minorHAnsi" w:cstheme="minorBidi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FC2F4C" w:rsidDel="00FC2F4C">
              <w:rPr>
                <w:noProof/>
                <w:rPrChange w:id="87" w:author="Jerome Moutoucomarapoule" w:date="2025-08-22T09:55:00Z">
                  <w:rPr>
                    <w:rStyle w:val="Lienhypertexte"/>
                    <w:noProof/>
                  </w:rPr>
                </w:rPrChange>
              </w:rPr>
              <w:delText>Méthodologie d’intervention pertinente et optimisée en fonction des contraintes</w:delText>
            </w:r>
            <w:r w:rsidDel="00FC2F4C">
              <w:rPr>
                <w:noProof/>
                <w:webHidden/>
              </w:rPr>
              <w:tab/>
              <w:delText>4</w:delText>
            </w:r>
          </w:del>
        </w:p>
        <w:p w14:paraId="71FC9DD9" w14:textId="1FEF70E6" w:rsidR="00CA6005" w:rsidDel="00FC2F4C" w:rsidRDefault="00CA6005">
          <w:pPr>
            <w:pStyle w:val="TM2"/>
            <w:tabs>
              <w:tab w:val="left" w:pos="567"/>
            </w:tabs>
            <w:rPr>
              <w:del w:id="88" w:author="Jerome Moutoucomarapoule" w:date="2025-08-22T09:55:00Z"/>
              <w:rFonts w:asciiTheme="minorHAnsi" w:eastAsiaTheme="minorEastAsia" w:hAnsiTheme="minorHAnsi" w:cstheme="minorBidi"/>
              <w:noProof/>
              <w:kern w:val="2"/>
              <w:sz w:val="24"/>
              <w:lang w:eastAsia="fr-FR" w:bidi="ar-SA"/>
              <w14:ligatures w14:val="standardContextual"/>
            </w:rPr>
          </w:pPr>
          <w:del w:id="89" w:author="Jerome Moutoucomarapoule" w:date="2025-08-22T09:55:00Z">
            <w:r w:rsidRPr="00FC2F4C" w:rsidDel="00FC2F4C">
              <w:rPr>
                <w:noProof/>
                <w:rPrChange w:id="90" w:author="Jerome Moutoucomarapoule" w:date="2025-08-22T09:55:00Z">
                  <w:rPr>
                    <w:rStyle w:val="Lienhypertexte"/>
                    <w:noProof/>
                  </w:rPr>
                </w:rPrChange>
              </w:rPr>
              <w:delText>2.2</w:delText>
            </w:r>
            <w:r w:rsidDel="00FC2F4C">
              <w:rPr>
                <w:rFonts w:asciiTheme="minorHAnsi" w:eastAsiaTheme="minorEastAsia" w:hAnsiTheme="minorHAnsi" w:cstheme="minorBidi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FC2F4C" w:rsidDel="00FC2F4C">
              <w:rPr>
                <w:noProof/>
                <w:rPrChange w:id="91" w:author="Jerome Moutoucomarapoule" w:date="2025-08-22T09:55:00Z">
                  <w:rPr>
                    <w:rStyle w:val="Lienhypertexte"/>
                    <w:noProof/>
                  </w:rPr>
                </w:rPrChange>
              </w:rPr>
              <w:delText>Description des matériaux et équipements techniques</w:delText>
            </w:r>
            <w:r w:rsidDel="00FC2F4C">
              <w:rPr>
                <w:noProof/>
                <w:webHidden/>
              </w:rPr>
              <w:tab/>
              <w:delText>5</w:delText>
            </w:r>
          </w:del>
        </w:p>
        <w:p w14:paraId="034090E3" w14:textId="46F1FFD2" w:rsidR="00CA6005" w:rsidDel="00FC2F4C" w:rsidRDefault="00CA6005">
          <w:pPr>
            <w:pStyle w:val="TM3"/>
            <w:rPr>
              <w:del w:id="92" w:author="Jerome Moutoucomarapoule" w:date="2025-08-22T09:55:00Z"/>
              <w:rFonts w:asciiTheme="minorHAnsi" w:eastAsiaTheme="minorEastAsia" w:hAnsiTheme="minorHAnsi" w:cstheme="minorBidi"/>
              <w:noProof/>
              <w:kern w:val="2"/>
              <w:sz w:val="24"/>
              <w:lang w:eastAsia="fr-FR" w:bidi="ar-SA"/>
              <w14:ligatures w14:val="standardContextual"/>
            </w:rPr>
          </w:pPr>
          <w:del w:id="93" w:author="Jerome Moutoucomarapoule" w:date="2025-08-22T09:55:00Z">
            <w:r w:rsidRPr="00FC2F4C" w:rsidDel="00FC2F4C">
              <w:rPr>
                <w:noProof/>
                <w:rPrChange w:id="94" w:author="Jerome Moutoucomarapoule" w:date="2025-08-22T09:55:00Z">
                  <w:rPr>
                    <w:rStyle w:val="Lienhypertexte"/>
                    <w:noProof/>
                  </w:rPr>
                </w:rPrChange>
              </w:rPr>
              <w:delText>2.2.1 Présentation des matériaux que le candidat propose de mettre en œuvre</w:delText>
            </w:r>
            <w:r w:rsidDel="00FC2F4C">
              <w:rPr>
                <w:noProof/>
                <w:webHidden/>
              </w:rPr>
              <w:tab/>
              <w:delText>5</w:delText>
            </w:r>
          </w:del>
        </w:p>
        <w:p w14:paraId="5F02FC1A" w14:textId="057D86A1" w:rsidR="00CA6005" w:rsidDel="00FC2F4C" w:rsidRDefault="00CA6005">
          <w:pPr>
            <w:pStyle w:val="TM3"/>
            <w:tabs>
              <w:tab w:val="left" w:pos="1207"/>
            </w:tabs>
            <w:rPr>
              <w:del w:id="95" w:author="Jerome Moutoucomarapoule" w:date="2025-08-22T09:55:00Z"/>
              <w:rFonts w:asciiTheme="minorHAnsi" w:eastAsiaTheme="minorEastAsia" w:hAnsiTheme="minorHAnsi" w:cstheme="minorBidi"/>
              <w:noProof/>
              <w:kern w:val="2"/>
              <w:sz w:val="24"/>
              <w:lang w:eastAsia="fr-FR" w:bidi="ar-SA"/>
              <w14:ligatures w14:val="standardContextual"/>
            </w:rPr>
          </w:pPr>
          <w:del w:id="96" w:author="Jerome Moutoucomarapoule" w:date="2025-08-22T09:55:00Z">
            <w:r w:rsidRPr="00FC2F4C" w:rsidDel="00FC2F4C">
              <w:rPr>
                <w:noProof/>
                <w:rPrChange w:id="97" w:author="Jerome Moutoucomarapoule" w:date="2025-08-22T09:55:00Z">
                  <w:rPr>
                    <w:rStyle w:val="Lienhypertexte"/>
                    <w:noProof/>
                  </w:rPr>
                </w:rPrChange>
              </w:rPr>
              <w:delText>2.2.2</w:delText>
            </w:r>
            <w:r w:rsidDel="00FC2F4C">
              <w:rPr>
                <w:rFonts w:asciiTheme="minorHAnsi" w:eastAsiaTheme="minorEastAsia" w:hAnsiTheme="minorHAnsi" w:cstheme="minorBidi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FC2F4C" w:rsidDel="00FC2F4C">
              <w:rPr>
                <w:noProof/>
                <w:rPrChange w:id="98" w:author="Jerome Moutoucomarapoule" w:date="2025-08-22T09:55:00Z">
                  <w:rPr>
                    <w:rStyle w:val="Lienhypertexte"/>
                    <w:noProof/>
                  </w:rPr>
                </w:rPrChange>
              </w:rPr>
              <w:delText>Communication des spécificités techniques lorsque l’équipement présente des plus-values importantes à l’optimisation de l’opération</w:delText>
            </w:r>
            <w:r w:rsidDel="00FC2F4C">
              <w:rPr>
                <w:noProof/>
                <w:webHidden/>
              </w:rPr>
              <w:tab/>
              <w:delText>5</w:delText>
            </w:r>
          </w:del>
        </w:p>
        <w:p w14:paraId="108E4EA9" w14:textId="03F0720D" w:rsidR="00CA6005" w:rsidDel="00FC2F4C" w:rsidRDefault="00CA6005">
          <w:pPr>
            <w:pStyle w:val="TM2"/>
            <w:tabs>
              <w:tab w:val="left" w:pos="567"/>
            </w:tabs>
            <w:rPr>
              <w:del w:id="99" w:author="Jerome Moutoucomarapoule" w:date="2025-08-22T09:55:00Z"/>
              <w:rFonts w:asciiTheme="minorHAnsi" w:eastAsiaTheme="minorEastAsia" w:hAnsiTheme="minorHAnsi" w:cstheme="minorBidi"/>
              <w:noProof/>
              <w:kern w:val="2"/>
              <w:sz w:val="24"/>
              <w:lang w:eastAsia="fr-FR" w:bidi="ar-SA"/>
              <w14:ligatures w14:val="standardContextual"/>
            </w:rPr>
          </w:pPr>
          <w:del w:id="100" w:author="Jerome Moutoucomarapoule" w:date="2025-08-22T09:55:00Z">
            <w:r w:rsidRPr="00FC2F4C" w:rsidDel="00FC2F4C">
              <w:rPr>
                <w:noProof/>
                <w:rPrChange w:id="101" w:author="Jerome Moutoucomarapoule" w:date="2025-08-22T09:55:00Z">
                  <w:rPr>
                    <w:rStyle w:val="Lienhypertexte"/>
                    <w:noProof/>
                  </w:rPr>
                </w:rPrChange>
              </w:rPr>
              <w:delText>2.3</w:delText>
            </w:r>
            <w:r w:rsidDel="00FC2F4C">
              <w:rPr>
                <w:rFonts w:asciiTheme="minorHAnsi" w:eastAsiaTheme="minorEastAsia" w:hAnsiTheme="minorHAnsi" w:cstheme="minorBidi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FC2F4C" w:rsidDel="00FC2F4C">
              <w:rPr>
                <w:noProof/>
                <w:rPrChange w:id="102" w:author="Jerome Moutoucomarapoule" w:date="2025-08-22T09:55:00Z">
                  <w:rPr>
                    <w:rStyle w:val="Lienhypertexte"/>
                    <w:noProof/>
                  </w:rPr>
                </w:rPrChange>
              </w:rPr>
              <w:delText>Mesures et contrôles de la qualité des prestations et des matériaux</w:delText>
            </w:r>
            <w:r w:rsidDel="00FC2F4C">
              <w:rPr>
                <w:noProof/>
                <w:webHidden/>
              </w:rPr>
              <w:tab/>
              <w:delText>6</w:delText>
            </w:r>
          </w:del>
        </w:p>
        <w:p w14:paraId="3E6C7260" w14:textId="60FFB075" w:rsidR="00CA6005" w:rsidDel="00FC2F4C" w:rsidRDefault="00CA6005">
          <w:pPr>
            <w:pStyle w:val="TM3"/>
            <w:tabs>
              <w:tab w:val="left" w:pos="1207"/>
            </w:tabs>
            <w:rPr>
              <w:del w:id="103" w:author="Jerome Moutoucomarapoule" w:date="2025-08-22T09:55:00Z"/>
              <w:rFonts w:asciiTheme="minorHAnsi" w:eastAsiaTheme="minorEastAsia" w:hAnsiTheme="minorHAnsi" w:cstheme="minorBidi"/>
              <w:noProof/>
              <w:kern w:val="2"/>
              <w:sz w:val="24"/>
              <w:lang w:eastAsia="fr-FR" w:bidi="ar-SA"/>
              <w14:ligatures w14:val="standardContextual"/>
            </w:rPr>
          </w:pPr>
          <w:del w:id="104" w:author="Jerome Moutoucomarapoule" w:date="2025-08-22T09:55:00Z">
            <w:r w:rsidRPr="00FC2F4C" w:rsidDel="00FC2F4C">
              <w:rPr>
                <w:noProof/>
                <w:rPrChange w:id="105" w:author="Jerome Moutoucomarapoule" w:date="2025-08-22T09:55:00Z">
                  <w:rPr>
                    <w:rStyle w:val="Lienhypertexte"/>
                    <w:noProof/>
                  </w:rPr>
                </w:rPrChange>
              </w:rPr>
              <w:delText>2.3.1</w:delText>
            </w:r>
            <w:r w:rsidDel="00FC2F4C">
              <w:rPr>
                <w:rFonts w:asciiTheme="minorHAnsi" w:eastAsiaTheme="minorEastAsia" w:hAnsiTheme="minorHAnsi" w:cstheme="minorBidi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FC2F4C" w:rsidDel="00FC2F4C">
              <w:rPr>
                <w:noProof/>
                <w:rPrChange w:id="106" w:author="Jerome Moutoucomarapoule" w:date="2025-08-22T09:55:00Z">
                  <w:rPr>
                    <w:rStyle w:val="Lienhypertexte"/>
                    <w:noProof/>
                  </w:rPr>
                </w:rPrChange>
              </w:rPr>
              <w:delText>Méthodologie mis en place au sein de l’entreprise pour vérifier la bonne qualité des matériaux fournie</w:delText>
            </w:r>
            <w:r w:rsidDel="00FC2F4C">
              <w:rPr>
                <w:noProof/>
                <w:webHidden/>
              </w:rPr>
              <w:tab/>
              <w:delText>6</w:delText>
            </w:r>
          </w:del>
        </w:p>
        <w:p w14:paraId="616CA391" w14:textId="65D29FD8" w:rsidR="00CA6005" w:rsidDel="00FC2F4C" w:rsidRDefault="00CA6005">
          <w:pPr>
            <w:pStyle w:val="TM3"/>
            <w:tabs>
              <w:tab w:val="left" w:pos="1207"/>
            </w:tabs>
            <w:rPr>
              <w:del w:id="107" w:author="Jerome Moutoucomarapoule" w:date="2025-08-22T09:55:00Z"/>
              <w:rFonts w:asciiTheme="minorHAnsi" w:eastAsiaTheme="minorEastAsia" w:hAnsiTheme="minorHAnsi" w:cstheme="minorBidi"/>
              <w:noProof/>
              <w:kern w:val="2"/>
              <w:sz w:val="24"/>
              <w:lang w:eastAsia="fr-FR" w:bidi="ar-SA"/>
              <w14:ligatures w14:val="standardContextual"/>
            </w:rPr>
          </w:pPr>
          <w:del w:id="108" w:author="Jerome Moutoucomarapoule" w:date="2025-08-22T09:55:00Z">
            <w:r w:rsidRPr="00FC2F4C" w:rsidDel="00FC2F4C">
              <w:rPr>
                <w:noProof/>
                <w:rPrChange w:id="109" w:author="Jerome Moutoucomarapoule" w:date="2025-08-22T09:55:00Z">
                  <w:rPr>
                    <w:rStyle w:val="Lienhypertexte"/>
                    <w:noProof/>
                  </w:rPr>
                </w:rPrChange>
              </w:rPr>
              <w:delText>2.3.2</w:delText>
            </w:r>
            <w:r w:rsidDel="00FC2F4C">
              <w:rPr>
                <w:rFonts w:asciiTheme="minorHAnsi" w:eastAsiaTheme="minorEastAsia" w:hAnsiTheme="minorHAnsi" w:cstheme="minorBidi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FC2F4C" w:rsidDel="00FC2F4C">
              <w:rPr>
                <w:noProof/>
                <w:rPrChange w:id="110" w:author="Jerome Moutoucomarapoule" w:date="2025-08-22T09:55:00Z">
                  <w:rPr>
                    <w:rStyle w:val="Lienhypertexte"/>
                    <w:noProof/>
                  </w:rPr>
                </w:rPrChange>
              </w:rPr>
              <w:delText>Méthodologie mis en place au sein de l’entreprise pour vérifier la mise en œuvre correcte des matériaux sur le chantier</w:delText>
            </w:r>
            <w:r w:rsidDel="00FC2F4C">
              <w:rPr>
                <w:noProof/>
                <w:webHidden/>
              </w:rPr>
              <w:tab/>
              <w:delText>6</w:delText>
            </w:r>
          </w:del>
        </w:p>
        <w:p w14:paraId="1FCBD196" w14:textId="33291A2C" w:rsidR="00CA6005" w:rsidDel="00FC2F4C" w:rsidRDefault="00CA6005">
          <w:pPr>
            <w:pStyle w:val="TM2"/>
            <w:tabs>
              <w:tab w:val="left" w:pos="567"/>
            </w:tabs>
            <w:rPr>
              <w:del w:id="111" w:author="Jerome Moutoucomarapoule" w:date="2025-08-22T09:55:00Z"/>
              <w:rFonts w:asciiTheme="minorHAnsi" w:eastAsiaTheme="minorEastAsia" w:hAnsiTheme="minorHAnsi" w:cstheme="minorBidi"/>
              <w:noProof/>
              <w:kern w:val="2"/>
              <w:sz w:val="24"/>
              <w:lang w:eastAsia="fr-FR" w:bidi="ar-SA"/>
              <w14:ligatures w14:val="standardContextual"/>
            </w:rPr>
          </w:pPr>
          <w:del w:id="112" w:author="Jerome Moutoucomarapoule" w:date="2025-08-22T09:55:00Z">
            <w:r w:rsidRPr="00FC2F4C" w:rsidDel="00FC2F4C">
              <w:rPr>
                <w:noProof/>
                <w:rPrChange w:id="113" w:author="Jerome Moutoucomarapoule" w:date="2025-08-22T09:55:00Z">
                  <w:rPr>
                    <w:rStyle w:val="Lienhypertexte"/>
                    <w:noProof/>
                  </w:rPr>
                </w:rPrChange>
              </w:rPr>
              <w:delText>2.4</w:delText>
            </w:r>
            <w:r w:rsidDel="00FC2F4C">
              <w:rPr>
                <w:rFonts w:asciiTheme="minorHAnsi" w:eastAsiaTheme="minorEastAsia" w:hAnsiTheme="minorHAnsi" w:cstheme="minorBidi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FC2F4C" w:rsidDel="00FC2F4C">
              <w:rPr>
                <w:noProof/>
                <w:rPrChange w:id="114" w:author="Jerome Moutoucomarapoule" w:date="2025-08-22T09:55:00Z">
                  <w:rPr>
                    <w:rStyle w:val="Lienhypertexte"/>
                    <w:noProof/>
                  </w:rPr>
                </w:rPrChange>
              </w:rPr>
              <w:delText>Engagement sur les délais d’exécution</w:delText>
            </w:r>
            <w:r w:rsidDel="00FC2F4C">
              <w:rPr>
                <w:noProof/>
                <w:webHidden/>
              </w:rPr>
              <w:tab/>
              <w:delText>7</w:delText>
            </w:r>
          </w:del>
        </w:p>
        <w:p w14:paraId="69342E26" w14:textId="7FA7D6C3" w:rsidR="00CA6005" w:rsidDel="00FC2F4C" w:rsidRDefault="00CA6005">
          <w:pPr>
            <w:pStyle w:val="TM3"/>
            <w:tabs>
              <w:tab w:val="left" w:pos="1207"/>
            </w:tabs>
            <w:rPr>
              <w:del w:id="115" w:author="Jerome Moutoucomarapoule" w:date="2025-08-22T09:55:00Z"/>
              <w:rFonts w:asciiTheme="minorHAnsi" w:eastAsiaTheme="minorEastAsia" w:hAnsiTheme="minorHAnsi" w:cstheme="minorBidi"/>
              <w:noProof/>
              <w:kern w:val="2"/>
              <w:sz w:val="24"/>
              <w:lang w:eastAsia="fr-FR" w:bidi="ar-SA"/>
              <w14:ligatures w14:val="standardContextual"/>
            </w:rPr>
          </w:pPr>
          <w:del w:id="116" w:author="Jerome Moutoucomarapoule" w:date="2025-08-22T09:55:00Z">
            <w:r w:rsidRPr="00FC2F4C" w:rsidDel="00FC2F4C">
              <w:rPr>
                <w:noProof/>
                <w:rPrChange w:id="117" w:author="Jerome Moutoucomarapoule" w:date="2025-08-22T09:55:00Z">
                  <w:rPr>
                    <w:rStyle w:val="Lienhypertexte"/>
                    <w:noProof/>
                  </w:rPr>
                </w:rPrChange>
              </w:rPr>
              <w:delText>2.4.1</w:delText>
            </w:r>
            <w:r w:rsidDel="00FC2F4C">
              <w:rPr>
                <w:rFonts w:asciiTheme="minorHAnsi" w:eastAsiaTheme="minorEastAsia" w:hAnsiTheme="minorHAnsi" w:cstheme="minorBidi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FC2F4C" w:rsidDel="00FC2F4C">
              <w:rPr>
                <w:noProof/>
                <w:rPrChange w:id="118" w:author="Jerome Moutoucomarapoule" w:date="2025-08-22T09:55:00Z">
                  <w:rPr>
                    <w:rStyle w:val="Lienhypertexte"/>
                    <w:noProof/>
                  </w:rPr>
                </w:rPrChange>
              </w:rPr>
              <w:delText>Engagement du candidat sur les délais d’exécution à travers la communication d’un planning sommaire de son lot</w:delText>
            </w:r>
            <w:r w:rsidDel="00FC2F4C">
              <w:rPr>
                <w:noProof/>
                <w:webHidden/>
              </w:rPr>
              <w:tab/>
              <w:delText>7</w:delText>
            </w:r>
          </w:del>
        </w:p>
        <w:p w14:paraId="11DB4CA9" w14:textId="6A7218BE" w:rsidR="00CA6005" w:rsidDel="00FC2F4C" w:rsidRDefault="00CA6005">
          <w:pPr>
            <w:pStyle w:val="TM1"/>
            <w:tabs>
              <w:tab w:val="left" w:pos="567"/>
            </w:tabs>
            <w:rPr>
              <w:del w:id="119" w:author="Jerome Moutoucomarapoule" w:date="2025-08-22T09:55:00Z"/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lang w:eastAsia="fr-FR" w:bidi="ar-SA"/>
              <w14:ligatures w14:val="standardContextual"/>
            </w:rPr>
          </w:pPr>
          <w:del w:id="120" w:author="Jerome Moutoucomarapoule" w:date="2025-08-22T09:55:00Z">
            <w:r w:rsidRPr="00FC2F4C" w:rsidDel="00FC2F4C">
              <w:rPr>
                <w:noProof/>
                <w:rPrChange w:id="121" w:author="Jerome Moutoucomarapoule" w:date="2025-08-22T09:55:00Z">
                  <w:rPr>
                    <w:rStyle w:val="Lienhypertexte"/>
                    <w:noProof/>
                  </w:rPr>
                </w:rPrChange>
              </w:rPr>
              <w:delText>3.</w:delText>
            </w:r>
            <w:r w:rsidDel="00FC2F4C"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FC2F4C" w:rsidDel="00FC2F4C">
              <w:rPr>
                <w:noProof/>
                <w:rPrChange w:id="122" w:author="Jerome Moutoucomarapoule" w:date="2025-08-22T09:55:00Z">
                  <w:rPr>
                    <w:rStyle w:val="Lienhypertexte"/>
                    <w:noProof/>
                  </w:rPr>
                </w:rPrChange>
              </w:rPr>
              <w:delText>Valeur environnementale</w:delText>
            </w:r>
            <w:r w:rsidDel="00FC2F4C">
              <w:rPr>
                <w:noProof/>
                <w:webHidden/>
              </w:rPr>
              <w:tab/>
              <w:delText>8</w:delText>
            </w:r>
          </w:del>
        </w:p>
        <w:p w14:paraId="2518B59B" w14:textId="12F1ADA9" w:rsidR="00CA6005" w:rsidDel="00FC2F4C" w:rsidRDefault="00CA6005">
          <w:pPr>
            <w:pStyle w:val="TM2"/>
            <w:rPr>
              <w:del w:id="123" w:author="Jerome Moutoucomarapoule" w:date="2025-08-22T09:55:00Z"/>
              <w:rFonts w:asciiTheme="minorHAnsi" w:eastAsiaTheme="minorEastAsia" w:hAnsiTheme="minorHAnsi" w:cstheme="minorBidi"/>
              <w:noProof/>
              <w:kern w:val="2"/>
              <w:sz w:val="24"/>
              <w:lang w:eastAsia="fr-FR" w:bidi="ar-SA"/>
              <w14:ligatures w14:val="standardContextual"/>
            </w:rPr>
          </w:pPr>
          <w:del w:id="124" w:author="Jerome Moutoucomarapoule" w:date="2025-08-22T09:55:00Z">
            <w:r w:rsidRPr="00FC2F4C" w:rsidDel="00FC2F4C">
              <w:rPr>
                <w:noProof/>
                <w:rPrChange w:id="125" w:author="Jerome Moutoucomarapoule" w:date="2025-08-22T09:55:00Z">
                  <w:rPr>
                    <w:rStyle w:val="Lienhypertexte"/>
                    <w:noProof/>
                  </w:rPr>
                </w:rPrChange>
              </w:rPr>
              <w:delText>Notice expliquant le Schéma d'Organisation de la GEstion des Déchets de Chantier (SOGED)</w:delText>
            </w:r>
            <w:r w:rsidDel="00FC2F4C">
              <w:rPr>
                <w:noProof/>
                <w:webHidden/>
              </w:rPr>
              <w:tab/>
              <w:delText>8</w:delText>
            </w:r>
          </w:del>
        </w:p>
        <w:p w14:paraId="1AC7CED1" w14:textId="3FFBB65A" w:rsidR="00C40D57" w:rsidRPr="00D267F0" w:rsidRDefault="00C40D57">
          <w:pPr>
            <w:rPr>
              <w:rFonts w:cs="Arial"/>
            </w:rPr>
          </w:pPr>
          <w:r w:rsidRPr="00D267F0">
            <w:rPr>
              <w:rFonts w:cs="Arial"/>
              <w:b/>
              <w:bCs/>
            </w:rPr>
            <w:fldChar w:fldCharType="end"/>
          </w:r>
        </w:p>
      </w:sdtContent>
    </w:sdt>
    <w:p w14:paraId="7E12638D" w14:textId="77777777" w:rsidR="002A627F" w:rsidRPr="00D267F0" w:rsidRDefault="002A627F">
      <w:pPr>
        <w:widowControl w:val="0"/>
        <w:spacing w:before="0"/>
        <w:jc w:val="left"/>
        <w:rPr>
          <w:rFonts w:cs="Arial"/>
          <w:b/>
          <w:bCs/>
          <w:iCs/>
          <w:color w:val="2F5496" w:themeColor="accent1" w:themeShade="BF"/>
          <w:sz w:val="22"/>
          <w:szCs w:val="28"/>
          <w:u w:val="single"/>
        </w:rPr>
      </w:pPr>
      <w:r w:rsidRPr="00D267F0">
        <w:rPr>
          <w:rFonts w:cs="Arial"/>
        </w:rPr>
        <w:br w:type="page"/>
      </w:r>
    </w:p>
    <w:p w14:paraId="75966C68" w14:textId="337BA36C" w:rsidR="002A627F" w:rsidRPr="00D267F0" w:rsidRDefault="002A627F" w:rsidP="00043822">
      <w:pPr>
        <w:pStyle w:val="Titre1"/>
        <w:numPr>
          <w:ilvl w:val="0"/>
          <w:numId w:val="21"/>
        </w:numPr>
        <w:rPr>
          <w:rFonts w:cs="Arial"/>
          <w:sz w:val="32"/>
          <w:szCs w:val="32"/>
        </w:rPr>
      </w:pPr>
      <w:bookmarkStart w:id="126" w:name="_Toc201572872"/>
      <w:bookmarkStart w:id="127" w:name="_Toc206748920"/>
      <w:r w:rsidRPr="00D267F0">
        <w:rPr>
          <w:rFonts w:cs="Arial"/>
          <w:sz w:val="32"/>
          <w:szCs w:val="32"/>
        </w:rPr>
        <w:lastRenderedPageBreak/>
        <w:t>Présentation du bordereau</w:t>
      </w:r>
      <w:bookmarkEnd w:id="126"/>
      <w:bookmarkEnd w:id="127"/>
    </w:p>
    <w:p w14:paraId="53822075" w14:textId="01E1F091" w:rsidR="002776B8" w:rsidRPr="00D267F0" w:rsidRDefault="002776B8" w:rsidP="002776B8">
      <w:pPr>
        <w:pStyle w:val="Standard"/>
        <w:rPr>
          <w:rFonts w:cs="Arial"/>
          <w:b/>
          <w:bCs/>
          <w:sz w:val="22"/>
          <w:szCs w:val="28"/>
        </w:rPr>
      </w:pPr>
      <w:r w:rsidRPr="00D267F0">
        <w:rPr>
          <w:rFonts w:cs="Arial"/>
          <w:b/>
          <w:bCs/>
          <w:sz w:val="22"/>
          <w:szCs w:val="28"/>
        </w:rPr>
        <w:t xml:space="preserve">Le candidat est invité à consulter le règlement de consultation afin de remplir le présent </w:t>
      </w:r>
      <w:r w:rsidR="00E35967" w:rsidRPr="00D267F0">
        <w:rPr>
          <w:rFonts w:cs="Arial"/>
          <w:b/>
          <w:bCs/>
          <w:sz w:val="22"/>
          <w:szCs w:val="28"/>
        </w:rPr>
        <w:t>cadre de réponse</w:t>
      </w:r>
      <w:r w:rsidRPr="00D267F0">
        <w:rPr>
          <w:rFonts w:cs="Arial"/>
          <w:b/>
          <w:bCs/>
          <w:sz w:val="22"/>
          <w:szCs w:val="28"/>
        </w:rPr>
        <w:t>.</w:t>
      </w:r>
    </w:p>
    <w:p w14:paraId="13E61142" w14:textId="7C30DCF3" w:rsidR="002776B8" w:rsidRPr="00D267F0" w:rsidRDefault="002776B8" w:rsidP="002776B8">
      <w:pPr>
        <w:pStyle w:val="Standard"/>
        <w:rPr>
          <w:rFonts w:cs="Arial"/>
          <w:sz w:val="22"/>
          <w:szCs w:val="22"/>
        </w:rPr>
      </w:pPr>
    </w:p>
    <w:p w14:paraId="3E635A93" w14:textId="00DD00DA" w:rsidR="00C40D57" w:rsidRPr="00D267F0" w:rsidRDefault="00E35967" w:rsidP="002776B8">
      <w:pPr>
        <w:pStyle w:val="Standard"/>
        <w:rPr>
          <w:rFonts w:cs="Arial"/>
          <w:sz w:val="22"/>
          <w:szCs w:val="22"/>
        </w:rPr>
      </w:pPr>
      <w:r w:rsidRPr="00D267F0">
        <w:rPr>
          <w:rFonts w:cs="Arial"/>
          <w:sz w:val="22"/>
          <w:szCs w:val="22"/>
        </w:rPr>
        <w:t>Le cadre de réponse ici présent a vocation à permettre au candidat de préciser tous les renseignements propres à permettre d’apprécier la valeur technique et la valeur environnementale de son offre. Chaque candidat devra impérativement, pour formaliser sa réponse, utiliser le cadre de réponse ici présent.</w:t>
      </w:r>
    </w:p>
    <w:p w14:paraId="4F7A11E7" w14:textId="098E5D88" w:rsidR="00E35967" w:rsidRPr="00D267F0" w:rsidRDefault="00E35967" w:rsidP="00E35967">
      <w:pPr>
        <w:pStyle w:val="Standard"/>
        <w:rPr>
          <w:rFonts w:cs="Arial"/>
          <w:sz w:val="22"/>
          <w:szCs w:val="22"/>
        </w:rPr>
      </w:pPr>
      <w:r w:rsidRPr="00D267F0">
        <w:rPr>
          <w:rFonts w:cs="Arial"/>
          <w:sz w:val="22"/>
          <w:szCs w:val="22"/>
        </w:rPr>
        <w:t>Les candidats sont invités à apporter à l’acheteur tous les éléments permettant de noter la valeur technique et la valeur environnementale de leur offre au regard des critères et sous-critères indiqués dans le règlement de consultation auquel il convient de se reporter.</w:t>
      </w:r>
    </w:p>
    <w:p w14:paraId="47B37C34" w14:textId="77777777" w:rsidR="00E35967" w:rsidRPr="00D267F0" w:rsidRDefault="00E35967">
      <w:pPr>
        <w:widowControl w:val="0"/>
        <w:spacing w:before="0"/>
        <w:jc w:val="left"/>
        <w:rPr>
          <w:rFonts w:cs="Arial"/>
          <w:b/>
          <w:color w:val="2F5496" w:themeColor="accent1" w:themeShade="BF"/>
          <w:sz w:val="32"/>
          <w:szCs w:val="44"/>
        </w:rPr>
      </w:pPr>
      <w:bookmarkStart w:id="128" w:name="_Toc201572876"/>
      <w:r w:rsidRPr="00D267F0">
        <w:rPr>
          <w:rFonts w:cs="Arial"/>
          <w:sz w:val="32"/>
          <w:szCs w:val="44"/>
        </w:rPr>
        <w:br w:type="page"/>
      </w:r>
    </w:p>
    <w:p w14:paraId="4A551983" w14:textId="37DF9CE9" w:rsidR="00C40D57" w:rsidRPr="00D267F0" w:rsidRDefault="00043822" w:rsidP="00C40D57">
      <w:pPr>
        <w:pStyle w:val="Titre1"/>
        <w:numPr>
          <w:ilvl w:val="0"/>
          <w:numId w:val="0"/>
        </w:numPr>
        <w:ind w:firstLine="360"/>
        <w:rPr>
          <w:rFonts w:cs="Arial"/>
          <w:sz w:val="32"/>
          <w:szCs w:val="44"/>
        </w:rPr>
      </w:pPr>
      <w:bookmarkStart w:id="129" w:name="_Toc206748921"/>
      <w:r w:rsidRPr="00D267F0">
        <w:rPr>
          <w:rFonts w:cs="Arial"/>
          <w:sz w:val="32"/>
          <w:szCs w:val="44"/>
        </w:rPr>
        <w:lastRenderedPageBreak/>
        <w:t xml:space="preserve">2. </w:t>
      </w:r>
      <w:bookmarkEnd w:id="128"/>
      <w:r w:rsidR="00E35967" w:rsidRPr="00D267F0">
        <w:rPr>
          <w:rFonts w:cs="Arial"/>
          <w:sz w:val="32"/>
          <w:szCs w:val="44"/>
        </w:rPr>
        <w:t>Valeur technique</w:t>
      </w:r>
      <w:bookmarkEnd w:id="129"/>
    </w:p>
    <w:p w14:paraId="0A1A23CF" w14:textId="68DD117C" w:rsidR="00D438E6" w:rsidRPr="00D267F0" w:rsidRDefault="00A22CD6" w:rsidP="00A22CD6">
      <w:pPr>
        <w:pStyle w:val="Titre2"/>
        <w:numPr>
          <w:ilvl w:val="1"/>
          <w:numId w:val="29"/>
        </w:numPr>
      </w:pPr>
      <w:bookmarkStart w:id="130" w:name="_Toc206748922"/>
      <w:r w:rsidRPr="00A22CD6">
        <w:t>Méthodologie du projet</w:t>
      </w:r>
      <w:bookmarkEnd w:id="130"/>
    </w:p>
    <w:p w14:paraId="21E44171" w14:textId="2CA6C876" w:rsidR="00C40D57" w:rsidRDefault="00A22CD6" w:rsidP="00A22CD6">
      <w:pPr>
        <w:pStyle w:val="Titre3"/>
        <w:numPr>
          <w:ilvl w:val="2"/>
          <w:numId w:val="29"/>
        </w:numPr>
        <w:rPr>
          <w:rFonts w:cs="Arial"/>
        </w:rPr>
      </w:pPr>
      <w:bookmarkStart w:id="131" w:name="_Toc206748923"/>
      <w:r>
        <w:t>Méthodologie du projet adaptée aux particularités de l’opération</w:t>
      </w:r>
      <w:bookmarkEnd w:id="131"/>
    </w:p>
    <w:p w14:paraId="15D511A1" w14:textId="77777777" w:rsidR="00A22CD6" w:rsidRPr="00D267F0" w:rsidRDefault="00A22CD6" w:rsidP="00D438E6">
      <w:pPr>
        <w:pStyle w:val="Standard"/>
        <w:rPr>
          <w:rFonts w:cs="Arial"/>
        </w:rPr>
      </w:pPr>
    </w:p>
    <w:p w14:paraId="328B6C85" w14:textId="08A869BD" w:rsidR="00C40D57" w:rsidRPr="00D267F0" w:rsidRDefault="00C40D57" w:rsidP="00D438E6">
      <w:pPr>
        <w:pStyle w:val="Standard"/>
        <w:rPr>
          <w:rFonts w:cs="Arial"/>
        </w:rPr>
      </w:pPr>
    </w:p>
    <w:p w14:paraId="3FED2165" w14:textId="34F92464" w:rsidR="00C40D57" w:rsidRDefault="00C40D57" w:rsidP="00D438E6">
      <w:pPr>
        <w:pStyle w:val="Standard"/>
        <w:rPr>
          <w:rFonts w:cs="Arial"/>
        </w:rPr>
      </w:pPr>
    </w:p>
    <w:p w14:paraId="54F5E6B8" w14:textId="78A10B3D" w:rsidR="00A22CD6" w:rsidRDefault="00A22CD6" w:rsidP="00D438E6">
      <w:pPr>
        <w:pStyle w:val="Standard"/>
        <w:rPr>
          <w:rFonts w:cs="Arial"/>
        </w:rPr>
      </w:pPr>
    </w:p>
    <w:p w14:paraId="553920AA" w14:textId="0BA6FD31" w:rsidR="00A22CD6" w:rsidRDefault="00A22CD6" w:rsidP="00D438E6">
      <w:pPr>
        <w:pStyle w:val="Standard"/>
        <w:rPr>
          <w:rFonts w:cs="Arial"/>
        </w:rPr>
      </w:pPr>
    </w:p>
    <w:p w14:paraId="204BF5B4" w14:textId="0EA442E7" w:rsidR="00A22CD6" w:rsidRDefault="00A22CD6" w:rsidP="00A22CD6">
      <w:pPr>
        <w:pStyle w:val="Titre3"/>
        <w:numPr>
          <w:ilvl w:val="2"/>
          <w:numId w:val="29"/>
        </w:numPr>
        <w:rPr>
          <w:rFonts w:cs="Arial"/>
        </w:rPr>
      </w:pPr>
      <w:bookmarkStart w:id="132" w:name="_Toc206748924"/>
      <w:r>
        <w:t>Méthodologie d’intervention pertinente et optimisée en fonction des contraintes</w:t>
      </w:r>
      <w:bookmarkEnd w:id="132"/>
    </w:p>
    <w:p w14:paraId="18029F8C" w14:textId="37AF6CD7" w:rsidR="00A22CD6" w:rsidRDefault="00A22CD6" w:rsidP="00D438E6">
      <w:pPr>
        <w:pStyle w:val="Standard"/>
        <w:rPr>
          <w:rFonts w:cs="Arial"/>
        </w:rPr>
      </w:pPr>
    </w:p>
    <w:p w14:paraId="5FEF49AC" w14:textId="79EA35F4" w:rsidR="00A22CD6" w:rsidRDefault="00A22CD6" w:rsidP="00D438E6">
      <w:pPr>
        <w:pStyle w:val="Standard"/>
        <w:rPr>
          <w:rFonts w:cs="Arial"/>
        </w:rPr>
      </w:pPr>
    </w:p>
    <w:p w14:paraId="2924D61E" w14:textId="0536F5C6" w:rsidR="00A22CD6" w:rsidRDefault="00A22CD6" w:rsidP="00D438E6">
      <w:pPr>
        <w:pStyle w:val="Standard"/>
        <w:rPr>
          <w:rFonts w:cs="Arial"/>
        </w:rPr>
      </w:pPr>
    </w:p>
    <w:p w14:paraId="287F5B3D" w14:textId="38DBF061" w:rsidR="00A22CD6" w:rsidRDefault="00A22CD6" w:rsidP="00D438E6">
      <w:pPr>
        <w:pStyle w:val="Standard"/>
        <w:rPr>
          <w:rFonts w:cs="Arial"/>
        </w:rPr>
      </w:pPr>
    </w:p>
    <w:p w14:paraId="68A17C12" w14:textId="1621BFA5" w:rsidR="00A22CD6" w:rsidRDefault="00A22CD6" w:rsidP="00D438E6">
      <w:pPr>
        <w:pStyle w:val="Standard"/>
        <w:rPr>
          <w:rFonts w:cs="Arial"/>
        </w:rPr>
      </w:pPr>
    </w:p>
    <w:p w14:paraId="27C1CF25" w14:textId="77777777" w:rsidR="00A22CD6" w:rsidRPr="00D267F0" w:rsidRDefault="00A22CD6" w:rsidP="00D438E6">
      <w:pPr>
        <w:pStyle w:val="Standard"/>
        <w:rPr>
          <w:rFonts w:cs="Arial"/>
        </w:rPr>
      </w:pPr>
    </w:p>
    <w:p w14:paraId="1D823D74" w14:textId="77777777" w:rsidR="00C40D57" w:rsidRPr="00D267F0" w:rsidRDefault="00C40D57">
      <w:pPr>
        <w:widowControl w:val="0"/>
        <w:spacing w:before="0"/>
        <w:jc w:val="left"/>
        <w:rPr>
          <w:rFonts w:cs="Arial"/>
          <w:b/>
          <w:bCs/>
          <w:iCs/>
          <w:color w:val="2F5496" w:themeColor="accent1" w:themeShade="BF"/>
          <w:sz w:val="22"/>
          <w:szCs w:val="28"/>
          <w:u w:val="single"/>
        </w:rPr>
      </w:pPr>
      <w:r w:rsidRPr="00D267F0">
        <w:rPr>
          <w:rFonts w:cs="Arial"/>
        </w:rPr>
        <w:br w:type="page"/>
      </w:r>
    </w:p>
    <w:p w14:paraId="463AEE5E" w14:textId="4B9CCC4B" w:rsidR="00C40D57" w:rsidRDefault="00A22CD6" w:rsidP="00A22CD6">
      <w:pPr>
        <w:pStyle w:val="Titre2"/>
        <w:numPr>
          <w:ilvl w:val="1"/>
          <w:numId w:val="29"/>
        </w:numPr>
      </w:pPr>
      <w:bookmarkStart w:id="133" w:name="_Toc206748925"/>
      <w:r w:rsidRPr="00A22CD6">
        <w:lastRenderedPageBreak/>
        <w:t>Description des matériaux et équipements techniques</w:t>
      </w:r>
      <w:bookmarkEnd w:id="133"/>
    </w:p>
    <w:p w14:paraId="715FD388" w14:textId="77777777" w:rsidR="00A22CD6" w:rsidRPr="00D267F0" w:rsidRDefault="00A22CD6" w:rsidP="00D438E6">
      <w:pPr>
        <w:pStyle w:val="Standard"/>
        <w:rPr>
          <w:rFonts w:cs="Arial"/>
          <w:sz w:val="22"/>
          <w:szCs w:val="22"/>
        </w:rPr>
      </w:pPr>
    </w:p>
    <w:p w14:paraId="64BA82B3" w14:textId="65267EDB" w:rsidR="00C40D57" w:rsidRDefault="00A22CD6" w:rsidP="00A22CD6">
      <w:pPr>
        <w:pStyle w:val="Titre3"/>
        <w:numPr>
          <w:ilvl w:val="0"/>
          <w:numId w:val="0"/>
        </w:numPr>
        <w:ind w:left="283"/>
        <w:rPr>
          <w:rFonts w:cs="Arial"/>
          <w:szCs w:val="22"/>
        </w:rPr>
      </w:pPr>
      <w:bookmarkStart w:id="134" w:name="_Toc206748926"/>
      <w:r>
        <w:t>2.2.1 Présentation des matériaux que le candidat propose de mettre en œuvre</w:t>
      </w:r>
      <w:bookmarkEnd w:id="134"/>
    </w:p>
    <w:p w14:paraId="63FB0DE2" w14:textId="3B07FB5D" w:rsidR="00A22CD6" w:rsidRDefault="00A22CD6" w:rsidP="00D438E6">
      <w:pPr>
        <w:pStyle w:val="Standard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(</w:t>
      </w:r>
      <w:r w:rsidRPr="00A22CD6">
        <w:rPr>
          <w:rFonts w:cs="Arial"/>
          <w:i/>
          <w:iCs/>
          <w:sz w:val="22"/>
          <w:szCs w:val="22"/>
        </w:rPr>
        <w:t>Possibilité de se reporter aux fiches techniques après une présentation</w:t>
      </w:r>
      <w:r>
        <w:rPr>
          <w:rFonts w:cs="Arial"/>
          <w:sz w:val="22"/>
          <w:szCs w:val="22"/>
        </w:rPr>
        <w:t>)</w:t>
      </w:r>
    </w:p>
    <w:p w14:paraId="7AFA6651" w14:textId="733426FC" w:rsidR="00A22CD6" w:rsidRDefault="00A22CD6" w:rsidP="00D438E6">
      <w:pPr>
        <w:pStyle w:val="Standard"/>
        <w:rPr>
          <w:rFonts w:cs="Arial"/>
          <w:sz w:val="22"/>
          <w:szCs w:val="22"/>
        </w:rPr>
      </w:pPr>
    </w:p>
    <w:p w14:paraId="32C8919A" w14:textId="538684C1" w:rsidR="00A22CD6" w:rsidRDefault="00A22CD6" w:rsidP="00D438E6">
      <w:pPr>
        <w:pStyle w:val="Standard"/>
        <w:rPr>
          <w:rFonts w:cs="Arial"/>
          <w:sz w:val="22"/>
          <w:szCs w:val="22"/>
        </w:rPr>
      </w:pPr>
    </w:p>
    <w:p w14:paraId="6A9FC8B6" w14:textId="0EE3DDD7" w:rsidR="00A22CD6" w:rsidRDefault="00A22CD6" w:rsidP="00D438E6">
      <w:pPr>
        <w:pStyle w:val="Standard"/>
        <w:rPr>
          <w:rFonts w:cs="Arial"/>
          <w:sz w:val="22"/>
          <w:szCs w:val="22"/>
        </w:rPr>
      </w:pPr>
    </w:p>
    <w:p w14:paraId="56C22DE9" w14:textId="655553BB" w:rsidR="00A22CD6" w:rsidRDefault="00A22CD6" w:rsidP="00A22CD6">
      <w:pPr>
        <w:pStyle w:val="Titre3"/>
        <w:numPr>
          <w:ilvl w:val="2"/>
          <w:numId w:val="30"/>
        </w:numPr>
        <w:rPr>
          <w:rFonts w:cs="Arial"/>
          <w:szCs w:val="22"/>
        </w:rPr>
      </w:pPr>
      <w:bookmarkStart w:id="135" w:name="_Toc206748927"/>
      <w:r>
        <w:t>Communication des spécificités techniques lorsque l’équipement présente des plus-values importantes à l’optimisation de l’opération</w:t>
      </w:r>
      <w:bookmarkEnd w:id="135"/>
    </w:p>
    <w:p w14:paraId="22D20698" w14:textId="6E53C876" w:rsidR="00A22CD6" w:rsidRDefault="00A22CD6" w:rsidP="00D438E6">
      <w:pPr>
        <w:pStyle w:val="Standard"/>
        <w:rPr>
          <w:rFonts w:cs="Arial"/>
          <w:sz w:val="22"/>
          <w:szCs w:val="22"/>
        </w:rPr>
      </w:pPr>
    </w:p>
    <w:p w14:paraId="1F3E4F81" w14:textId="77777777" w:rsidR="00A22CD6" w:rsidRPr="00D267F0" w:rsidRDefault="00A22CD6" w:rsidP="00D438E6">
      <w:pPr>
        <w:pStyle w:val="Standard"/>
        <w:rPr>
          <w:rFonts w:cs="Arial"/>
          <w:sz w:val="22"/>
          <w:szCs w:val="22"/>
        </w:rPr>
      </w:pPr>
    </w:p>
    <w:p w14:paraId="4D6F94EC" w14:textId="77777777" w:rsidR="00C40D57" w:rsidRPr="00D267F0" w:rsidRDefault="00C40D57" w:rsidP="00D438E6">
      <w:pPr>
        <w:pStyle w:val="Standard"/>
        <w:rPr>
          <w:rFonts w:cs="Arial"/>
          <w:sz w:val="22"/>
          <w:szCs w:val="22"/>
        </w:rPr>
      </w:pPr>
    </w:p>
    <w:p w14:paraId="01CA67A2" w14:textId="77777777" w:rsidR="00C40D57" w:rsidRPr="00D267F0" w:rsidRDefault="00C40D57">
      <w:pPr>
        <w:widowControl w:val="0"/>
        <w:spacing w:before="0"/>
        <w:jc w:val="left"/>
        <w:rPr>
          <w:rFonts w:cs="Arial"/>
          <w:b/>
          <w:bCs/>
          <w:iCs/>
          <w:color w:val="2F5496" w:themeColor="accent1" w:themeShade="BF"/>
          <w:sz w:val="22"/>
          <w:szCs w:val="28"/>
          <w:u w:val="single"/>
        </w:rPr>
      </w:pPr>
      <w:r w:rsidRPr="00D267F0">
        <w:rPr>
          <w:rFonts w:cs="Arial"/>
        </w:rPr>
        <w:br w:type="page"/>
      </w:r>
    </w:p>
    <w:p w14:paraId="0E4F2E1F" w14:textId="226F455E" w:rsidR="00D438E6" w:rsidRPr="00D267F0" w:rsidRDefault="00A22CD6" w:rsidP="00A22CD6">
      <w:pPr>
        <w:pStyle w:val="Titre2"/>
        <w:numPr>
          <w:ilvl w:val="1"/>
          <w:numId w:val="30"/>
        </w:numPr>
        <w:rPr>
          <w:rFonts w:cs="Arial"/>
          <w:szCs w:val="22"/>
        </w:rPr>
      </w:pPr>
      <w:bookmarkStart w:id="136" w:name="_Toc206748928"/>
      <w:r>
        <w:lastRenderedPageBreak/>
        <w:t>Mesures et contrôles de la qualité des prestations et des matériaux</w:t>
      </w:r>
      <w:bookmarkEnd w:id="136"/>
    </w:p>
    <w:p w14:paraId="78140312" w14:textId="223015E9" w:rsidR="00C40D57" w:rsidRDefault="00C40D57" w:rsidP="00C40D57">
      <w:pPr>
        <w:rPr>
          <w:rFonts w:cs="Arial"/>
          <w:sz w:val="22"/>
          <w:szCs w:val="22"/>
        </w:rPr>
      </w:pPr>
    </w:p>
    <w:p w14:paraId="29C5621D" w14:textId="22786DE3" w:rsidR="00A22CD6" w:rsidRDefault="00A22CD6" w:rsidP="00A22CD6">
      <w:pPr>
        <w:pStyle w:val="Titre3"/>
        <w:numPr>
          <w:ilvl w:val="2"/>
          <w:numId w:val="31"/>
        </w:numPr>
        <w:rPr>
          <w:rFonts w:cs="Arial"/>
          <w:szCs w:val="22"/>
        </w:rPr>
      </w:pPr>
      <w:bookmarkStart w:id="137" w:name="_Toc206748929"/>
      <w:r>
        <w:t>Méthodologie mis</w:t>
      </w:r>
      <w:ins w:id="138" w:author="Jerome Moutoucomarapoule" w:date="2025-08-22T09:54:00Z">
        <w:r w:rsidR="00FC2F4C">
          <w:t>e</w:t>
        </w:r>
      </w:ins>
      <w:r>
        <w:t xml:space="preserve"> en place au sein de l’entreprise pour vérifier la bonne qualité des matériaux fourni</w:t>
      </w:r>
      <w:ins w:id="139" w:author="Jerome Moutoucomarapoule" w:date="2025-08-22T09:54:00Z">
        <w:r w:rsidR="00FC2F4C">
          <w:t>s</w:t>
        </w:r>
      </w:ins>
      <w:bookmarkEnd w:id="137"/>
      <w:del w:id="140" w:author="Jerome Moutoucomarapoule" w:date="2025-08-22T09:54:00Z">
        <w:r w:rsidDel="00FC2F4C">
          <w:delText>e</w:delText>
        </w:r>
      </w:del>
    </w:p>
    <w:p w14:paraId="1EE12A28" w14:textId="3F1AFDE6" w:rsidR="00A22CD6" w:rsidRDefault="00A22CD6" w:rsidP="00C40D57">
      <w:pPr>
        <w:rPr>
          <w:rFonts w:cs="Arial"/>
          <w:sz w:val="22"/>
          <w:szCs w:val="22"/>
        </w:rPr>
      </w:pPr>
    </w:p>
    <w:p w14:paraId="098B3155" w14:textId="3BF03603" w:rsidR="00A22CD6" w:rsidRDefault="00A22CD6" w:rsidP="00C40D57">
      <w:pPr>
        <w:rPr>
          <w:rFonts w:cs="Arial"/>
          <w:sz w:val="22"/>
          <w:szCs w:val="22"/>
        </w:rPr>
      </w:pPr>
    </w:p>
    <w:p w14:paraId="0954EA68" w14:textId="19B15F0A" w:rsidR="00A22CD6" w:rsidRDefault="00A22CD6" w:rsidP="00C40D57">
      <w:pPr>
        <w:rPr>
          <w:rFonts w:cs="Arial"/>
          <w:sz w:val="22"/>
          <w:szCs w:val="22"/>
        </w:rPr>
      </w:pPr>
    </w:p>
    <w:p w14:paraId="4497D282" w14:textId="11EC8534" w:rsidR="00A22CD6" w:rsidRDefault="00A22CD6" w:rsidP="00A22CD6">
      <w:pPr>
        <w:pStyle w:val="Titre3"/>
        <w:numPr>
          <w:ilvl w:val="2"/>
          <w:numId w:val="31"/>
        </w:numPr>
        <w:rPr>
          <w:rFonts w:cs="Arial"/>
          <w:szCs w:val="22"/>
        </w:rPr>
      </w:pPr>
      <w:bookmarkStart w:id="141" w:name="_Toc206748930"/>
      <w:r>
        <w:t>Méthodologie mis</w:t>
      </w:r>
      <w:ins w:id="142" w:author="Jerome Moutoucomarapoule" w:date="2025-08-22T09:54:00Z">
        <w:r w:rsidR="00FC2F4C">
          <w:t>e</w:t>
        </w:r>
      </w:ins>
      <w:r>
        <w:t xml:space="preserve"> en place au sein de l’entreprise pour vérifier la mise en œuvre correcte des matériaux sur le chantier</w:t>
      </w:r>
      <w:bookmarkEnd w:id="141"/>
    </w:p>
    <w:p w14:paraId="5F87F96B" w14:textId="77777777" w:rsidR="00A22CD6" w:rsidRPr="00D267F0" w:rsidRDefault="00A22CD6" w:rsidP="00C40D57">
      <w:pPr>
        <w:rPr>
          <w:rFonts w:cs="Arial"/>
          <w:sz w:val="22"/>
          <w:szCs w:val="22"/>
        </w:rPr>
      </w:pPr>
    </w:p>
    <w:p w14:paraId="541D97A3" w14:textId="77777777" w:rsidR="00D438E6" w:rsidRPr="00D267F0" w:rsidRDefault="00D438E6" w:rsidP="00D438E6">
      <w:pPr>
        <w:pStyle w:val="Standard"/>
        <w:rPr>
          <w:rFonts w:cs="Arial"/>
          <w:sz w:val="22"/>
          <w:szCs w:val="22"/>
        </w:rPr>
      </w:pPr>
    </w:p>
    <w:p w14:paraId="0F13D153" w14:textId="77777777" w:rsidR="00C40D57" w:rsidRPr="00D267F0" w:rsidRDefault="00C40D57">
      <w:pPr>
        <w:widowControl w:val="0"/>
        <w:spacing w:before="0"/>
        <w:jc w:val="left"/>
        <w:rPr>
          <w:rFonts w:cs="Arial"/>
          <w:b/>
          <w:bCs/>
          <w:iCs/>
          <w:color w:val="2F5496" w:themeColor="accent1" w:themeShade="BF"/>
          <w:sz w:val="22"/>
          <w:szCs w:val="28"/>
          <w:u w:val="single"/>
        </w:rPr>
      </w:pPr>
      <w:r w:rsidRPr="00D267F0">
        <w:rPr>
          <w:rFonts w:cs="Arial"/>
        </w:rPr>
        <w:br w:type="page"/>
      </w:r>
    </w:p>
    <w:p w14:paraId="40A4E6B7" w14:textId="695ED3D6" w:rsidR="00D438E6" w:rsidRPr="00D267F0" w:rsidRDefault="00A22CD6" w:rsidP="00A22CD6">
      <w:pPr>
        <w:pStyle w:val="Titre2"/>
        <w:numPr>
          <w:ilvl w:val="1"/>
          <w:numId w:val="31"/>
        </w:numPr>
        <w:rPr>
          <w:rFonts w:cs="Arial"/>
          <w:szCs w:val="22"/>
        </w:rPr>
      </w:pPr>
      <w:bookmarkStart w:id="143" w:name="_Toc206748931"/>
      <w:r>
        <w:t>Engagement sur les délais d’exécution</w:t>
      </w:r>
      <w:bookmarkEnd w:id="143"/>
    </w:p>
    <w:p w14:paraId="17F843C5" w14:textId="2A4CAC97" w:rsidR="00C40D57" w:rsidRPr="00D267F0" w:rsidRDefault="00C40D57" w:rsidP="00D438E6">
      <w:pPr>
        <w:pStyle w:val="Standard"/>
        <w:rPr>
          <w:rFonts w:cs="Arial"/>
          <w:sz w:val="22"/>
          <w:szCs w:val="22"/>
        </w:rPr>
      </w:pPr>
    </w:p>
    <w:p w14:paraId="5A85F665" w14:textId="441650D3" w:rsidR="00C40D57" w:rsidRDefault="000B69DB" w:rsidP="00A22CD6">
      <w:pPr>
        <w:pStyle w:val="Titre3"/>
        <w:numPr>
          <w:ilvl w:val="0"/>
          <w:numId w:val="0"/>
        </w:numPr>
        <w:ind w:left="283"/>
      </w:pPr>
      <w:bookmarkStart w:id="144" w:name="_Toc206748932"/>
      <w:r>
        <w:t>2.4.1</w:t>
      </w:r>
      <w:r>
        <w:tab/>
      </w:r>
      <w:r w:rsidR="00A22CD6">
        <w:t>Engagement du candidat sur les délais d’exécution à travers la communication d’un planning sommaire de son lot</w:t>
      </w:r>
      <w:bookmarkEnd w:id="144"/>
    </w:p>
    <w:p w14:paraId="53BDC41E" w14:textId="5B349AB1" w:rsidR="00A22CD6" w:rsidRDefault="00A22CD6" w:rsidP="00D438E6">
      <w:pPr>
        <w:pStyle w:val="Standard"/>
      </w:pPr>
      <w:r>
        <w:t>(</w:t>
      </w:r>
      <w:r w:rsidRPr="00A22CD6">
        <w:rPr>
          <w:i/>
          <w:iCs/>
        </w:rPr>
        <w:t>Le planning peut être fourni en annexe au présent document</w:t>
      </w:r>
      <w:r>
        <w:t>)</w:t>
      </w:r>
    </w:p>
    <w:p w14:paraId="3780A515" w14:textId="77777777" w:rsidR="000B69DB" w:rsidRDefault="000B69DB" w:rsidP="00D438E6">
      <w:pPr>
        <w:pStyle w:val="Standard"/>
      </w:pPr>
    </w:p>
    <w:p w14:paraId="76AC9382" w14:textId="0FF09300" w:rsidR="000B69DB" w:rsidRDefault="000B69DB" w:rsidP="00D438E6">
      <w:pPr>
        <w:pStyle w:val="Standard"/>
        <w:rPr>
          <w:bCs/>
          <w:color w:val="2F5496" w:themeColor="accent1" w:themeShade="BF"/>
          <w:sz w:val="22"/>
          <w:szCs w:val="26"/>
          <w:u w:val="single"/>
        </w:rPr>
      </w:pPr>
      <w:r>
        <w:rPr>
          <w:bCs/>
          <w:color w:val="2F5496" w:themeColor="accent1" w:themeShade="BF"/>
          <w:sz w:val="22"/>
          <w:szCs w:val="26"/>
          <w:u w:val="single"/>
        </w:rPr>
        <w:t>2.4.2</w:t>
      </w:r>
      <w:r>
        <w:rPr>
          <w:bCs/>
          <w:color w:val="2F5496" w:themeColor="accent1" w:themeShade="BF"/>
          <w:sz w:val="22"/>
          <w:szCs w:val="26"/>
          <w:u w:val="single"/>
        </w:rPr>
        <w:tab/>
      </w:r>
      <w:r w:rsidRPr="000B69DB">
        <w:rPr>
          <w:bCs/>
          <w:color w:val="2F5496" w:themeColor="accent1" w:themeShade="BF"/>
          <w:sz w:val="22"/>
          <w:szCs w:val="26"/>
          <w:u w:val="single"/>
        </w:rPr>
        <w:t>Indication du délai d’exécution et potentiel</w:t>
      </w:r>
      <w:r>
        <w:rPr>
          <w:bCs/>
          <w:color w:val="2F5496" w:themeColor="accent1" w:themeShade="BF"/>
          <w:sz w:val="22"/>
          <w:szCs w:val="26"/>
          <w:u w:val="single"/>
        </w:rPr>
        <w:t>le</w:t>
      </w:r>
      <w:r w:rsidRPr="000B69DB">
        <w:rPr>
          <w:bCs/>
          <w:color w:val="2F5496" w:themeColor="accent1" w:themeShade="BF"/>
          <w:sz w:val="22"/>
          <w:szCs w:val="26"/>
          <w:u w:val="single"/>
        </w:rPr>
        <w:t xml:space="preserve"> optimisation</w:t>
      </w:r>
    </w:p>
    <w:p w14:paraId="30B7BB92" w14:textId="3F8C2516" w:rsidR="000B69DB" w:rsidRPr="000B69DB" w:rsidRDefault="000B69DB" w:rsidP="00D438E6">
      <w:pPr>
        <w:pStyle w:val="Standard"/>
        <w:rPr>
          <w:bCs/>
          <w:sz w:val="22"/>
          <w:szCs w:val="26"/>
        </w:rPr>
      </w:pPr>
      <w:r w:rsidRPr="000B69DB">
        <w:rPr>
          <w:bCs/>
          <w:sz w:val="22"/>
          <w:szCs w:val="26"/>
        </w:rPr>
        <w:t>Optimisation proposée par le candidat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71"/>
      </w:tblGrid>
      <w:tr w:rsidR="00767F95" w14:paraId="6CD45051" w14:textId="77777777" w:rsidTr="00767F95">
        <w:tc>
          <w:tcPr>
            <w:tcW w:w="9771" w:type="dxa"/>
            <w:shd w:val="clear" w:color="auto" w:fill="E7E6E6" w:themeFill="background2"/>
          </w:tcPr>
          <w:p w14:paraId="783037A9" w14:textId="77777777" w:rsidR="00767F95" w:rsidRDefault="00767F95" w:rsidP="00D438E6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Cs/>
                <w:sz w:val="22"/>
                <w:szCs w:val="26"/>
                <w:u w:val="single"/>
              </w:rPr>
            </w:pPr>
          </w:p>
        </w:tc>
      </w:tr>
    </w:tbl>
    <w:p w14:paraId="33DFD0D1" w14:textId="77777777" w:rsidR="000B69DB" w:rsidRPr="00767F95" w:rsidRDefault="000B69DB" w:rsidP="00D438E6">
      <w:pPr>
        <w:pStyle w:val="Standard"/>
        <w:rPr>
          <w:bCs/>
          <w:sz w:val="22"/>
          <w:szCs w:val="26"/>
          <w:u w:val="single"/>
        </w:rPr>
      </w:pPr>
    </w:p>
    <w:p w14:paraId="32B0F68B" w14:textId="77777777" w:rsidR="00C40D57" w:rsidRPr="00D267F0" w:rsidRDefault="00C40D57">
      <w:pPr>
        <w:widowControl w:val="0"/>
        <w:spacing w:before="0"/>
        <w:jc w:val="left"/>
        <w:rPr>
          <w:rFonts w:cs="Arial"/>
          <w:b/>
          <w:bCs/>
          <w:iCs/>
          <w:color w:val="2F5496" w:themeColor="accent1" w:themeShade="BF"/>
          <w:sz w:val="22"/>
          <w:szCs w:val="28"/>
          <w:u w:val="single"/>
        </w:rPr>
      </w:pPr>
      <w:r w:rsidRPr="00D267F0">
        <w:rPr>
          <w:rFonts w:cs="Arial"/>
        </w:rPr>
        <w:br w:type="page"/>
      </w:r>
    </w:p>
    <w:p w14:paraId="2280CD9A" w14:textId="3C026046" w:rsidR="00D438E6" w:rsidRPr="00A22CD6" w:rsidRDefault="00A22CD6" w:rsidP="00A22CD6">
      <w:pPr>
        <w:pStyle w:val="Titre1"/>
        <w:numPr>
          <w:ilvl w:val="0"/>
          <w:numId w:val="32"/>
        </w:numPr>
      </w:pPr>
      <w:bookmarkStart w:id="145" w:name="_Toc206748933"/>
      <w:r w:rsidRPr="00A22CD6">
        <w:t>Valeur environnementale</w:t>
      </w:r>
      <w:bookmarkEnd w:id="145"/>
    </w:p>
    <w:p w14:paraId="27094BCF" w14:textId="2AAE19D8" w:rsidR="00C40D57" w:rsidRPr="00D267F0" w:rsidRDefault="00C40D57" w:rsidP="00C40D57">
      <w:pPr>
        <w:rPr>
          <w:rFonts w:cs="Arial"/>
          <w:sz w:val="22"/>
          <w:szCs w:val="22"/>
        </w:rPr>
      </w:pPr>
    </w:p>
    <w:p w14:paraId="74223E8B" w14:textId="42C473ED" w:rsidR="00C40D57" w:rsidRPr="00D267F0" w:rsidRDefault="00A22CD6" w:rsidP="00A22CD6">
      <w:pPr>
        <w:pStyle w:val="Titre2"/>
        <w:numPr>
          <w:ilvl w:val="0"/>
          <w:numId w:val="0"/>
        </w:numPr>
        <w:rPr>
          <w:rFonts w:cs="Arial"/>
          <w:szCs w:val="22"/>
        </w:rPr>
      </w:pPr>
      <w:bookmarkStart w:id="146" w:name="_Toc206748934"/>
      <w:r>
        <w:t xml:space="preserve">Notice expliquant </w:t>
      </w:r>
      <w:r w:rsidRPr="000673B4">
        <w:t xml:space="preserve">le Schéma d'Organisation de la </w:t>
      </w:r>
      <w:proofErr w:type="spellStart"/>
      <w:r w:rsidRPr="000673B4">
        <w:t>GEstion</w:t>
      </w:r>
      <w:proofErr w:type="spellEnd"/>
      <w:r w:rsidRPr="000673B4">
        <w:t xml:space="preserve"> des Déchets de Chantier (SOGED)</w:t>
      </w:r>
      <w:bookmarkEnd w:id="146"/>
    </w:p>
    <w:p w14:paraId="0BBE66F7" w14:textId="77777777" w:rsidR="00D438E6" w:rsidRPr="00D267F0" w:rsidRDefault="00D438E6" w:rsidP="00D438E6">
      <w:pPr>
        <w:pStyle w:val="Standard"/>
        <w:rPr>
          <w:rFonts w:cs="Arial"/>
          <w:sz w:val="22"/>
          <w:szCs w:val="22"/>
        </w:rPr>
      </w:pPr>
    </w:p>
    <w:sectPr w:rsidR="00D438E6" w:rsidRPr="00D267F0" w:rsidSect="00603CB5">
      <w:footerReference w:type="default" r:id="rId14"/>
      <w:headerReference w:type="first" r:id="rId15"/>
      <w:pgSz w:w="12240" w:h="15840" w:code="1"/>
      <w:pgMar w:top="1440" w:right="1183" w:bottom="1440" w:left="1276" w:header="318" w:footer="482" w:gutter="0"/>
      <w:cols w:space="720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Elisabeth Jurvilliers-Zuccaro" w:date="2025-07-15T14:20:00Z" w:initials="EJZ">
    <w:p w14:paraId="7BE09E09" w14:textId="77777777" w:rsidR="006B66B8" w:rsidRDefault="006B66B8" w:rsidP="006B66B8">
      <w:pPr>
        <w:pStyle w:val="Commentaire"/>
      </w:pPr>
      <w:r>
        <w:rPr>
          <w:rStyle w:val="Marquedecommentaire"/>
        </w:rPr>
        <w:annotationRef/>
      </w:r>
      <w:r>
        <w:rPr>
          <w:rStyle w:val="Marquedecommentaire"/>
        </w:rPr>
        <w:annotationRef/>
      </w:r>
      <w:r>
        <w:t>@Jérôme : à toi de compléter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BE09E0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C20E248" w16cex:dateUtc="2025-07-15T12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BE09E09" w16cid:durableId="2C20E24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BAB47" w14:textId="77777777" w:rsidR="009204A5" w:rsidRDefault="009204A5">
      <w:r>
        <w:separator/>
      </w:r>
    </w:p>
  </w:endnote>
  <w:endnote w:type="continuationSeparator" w:id="0">
    <w:p w14:paraId="468A06CB" w14:textId="77777777" w:rsidR="009204A5" w:rsidRDefault="00920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80000001" w:csb1="00000000"/>
  </w:font>
  <w:font w:name="Andale Sans UI">
    <w:altName w:val="Calibri"/>
    <w:charset w:val="00"/>
    <w:family w:val="auto"/>
    <w:pitch w:val="default"/>
  </w:font>
  <w:font w:name="Arial Gras">
    <w:panose1 w:val="020B07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, 宋体">
    <w:charset w:val="00"/>
    <w:family w:val="auto"/>
    <w:pitch w:val="default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C3B1C" w14:textId="7A14EE2D" w:rsidR="006D3103" w:rsidRDefault="006B66B8">
    <w:pPr>
      <w:pStyle w:val="Pieddepage"/>
    </w:pPr>
    <w:r>
      <w:rPr>
        <w:color w:val="4472C4" w:themeColor="accent1"/>
      </w:rPr>
      <w:t>Projet d’implantation du SEI à Colmar</w:t>
    </w:r>
    <w:r w:rsidR="005D3C08">
      <w:tab/>
    </w:r>
    <w:r w:rsidR="005D3C08">
      <w:tab/>
    </w:r>
    <w:r w:rsidR="005D3C08">
      <w:fldChar w:fldCharType="begin"/>
    </w:r>
    <w:r w:rsidR="005D3C08">
      <w:instrText xml:space="preserve"> PAGE </w:instrText>
    </w:r>
    <w:r w:rsidR="005D3C08">
      <w:fldChar w:fldCharType="separate"/>
    </w:r>
    <w:r w:rsidR="005D3C08">
      <w:t>16</w:t>
    </w:r>
    <w:r w:rsidR="005D3C08">
      <w:fldChar w:fldCharType="end"/>
    </w:r>
    <w:r w:rsidR="005D3C08">
      <w:t>/</w:t>
    </w:r>
    <w:r w:rsidR="009204A5">
      <w:fldChar w:fldCharType="begin"/>
    </w:r>
    <w:r w:rsidR="009204A5">
      <w:instrText xml:space="preserve"> NUMPAGES </w:instrText>
    </w:r>
    <w:r w:rsidR="009204A5">
      <w:fldChar w:fldCharType="separate"/>
    </w:r>
    <w:r w:rsidR="005D3C08">
      <w:t>16</w:t>
    </w:r>
    <w:r w:rsidR="009204A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0D4F0" w14:textId="77777777" w:rsidR="009204A5" w:rsidRDefault="009204A5">
      <w:r>
        <w:separator/>
      </w:r>
    </w:p>
  </w:footnote>
  <w:footnote w:type="continuationSeparator" w:id="0">
    <w:p w14:paraId="734FA802" w14:textId="77777777" w:rsidR="009204A5" w:rsidRDefault="009204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8786A" w14:textId="77777777" w:rsidR="006D3103" w:rsidRDefault="006D3103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44AD8519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7.75pt;height:32.25pt" o:bullet="t">
        <v:imagedata r:id="rId1" o:title="PUCE 2"/>
      </v:shape>
    </w:pict>
  </w:numPicBullet>
  <w:abstractNum w:abstractNumId="0" w15:restartNumberingAfterBreak="0">
    <w:nsid w:val="087B0120"/>
    <w:multiLevelType w:val="multilevel"/>
    <w:tmpl w:val="07E8BF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" w15:restartNumberingAfterBreak="0">
    <w:nsid w:val="0A146524"/>
    <w:multiLevelType w:val="multilevel"/>
    <w:tmpl w:val="A36861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" w15:restartNumberingAfterBreak="0">
    <w:nsid w:val="0EFF04A4"/>
    <w:multiLevelType w:val="hybridMultilevel"/>
    <w:tmpl w:val="86E44D00"/>
    <w:styleLink w:val="Numbering3"/>
    <w:lvl w:ilvl="0" w:tplc="55D438DA">
      <w:start w:val="1"/>
      <w:numFmt w:val="decimal"/>
      <w:pStyle w:val="Numbering3"/>
      <w:lvlText w:val="%1"/>
      <w:lvlJc w:val="left"/>
      <w:pPr>
        <w:ind w:left="1701" w:hanging="1701"/>
      </w:pPr>
    </w:lvl>
    <w:lvl w:ilvl="1" w:tplc="7DCC6B52">
      <w:start w:val="2"/>
      <w:numFmt w:val="decimal"/>
      <w:lvlText w:val="%2"/>
      <w:lvlJc w:val="left"/>
      <w:pPr>
        <w:ind w:left="3402" w:hanging="1701"/>
      </w:pPr>
    </w:lvl>
    <w:lvl w:ilvl="2" w:tplc="91088B82">
      <w:start w:val="3"/>
      <w:numFmt w:val="decimal"/>
      <w:lvlText w:val="%3"/>
      <w:lvlJc w:val="left"/>
      <w:pPr>
        <w:ind w:left="5103" w:hanging="1701"/>
      </w:pPr>
    </w:lvl>
    <w:lvl w:ilvl="3" w:tplc="890E7F60">
      <w:start w:val="4"/>
      <w:numFmt w:val="decimal"/>
      <w:lvlText w:val="%4"/>
      <w:lvlJc w:val="left"/>
      <w:pPr>
        <w:ind w:left="6804" w:hanging="1701"/>
      </w:pPr>
    </w:lvl>
    <w:lvl w:ilvl="4" w:tplc="2B0A9E46">
      <w:start w:val="5"/>
      <w:numFmt w:val="decimal"/>
      <w:lvlText w:val="%5"/>
      <w:lvlJc w:val="left"/>
      <w:pPr>
        <w:ind w:left="8505" w:hanging="1701"/>
      </w:pPr>
    </w:lvl>
    <w:lvl w:ilvl="5" w:tplc="7FE0254A">
      <w:start w:val="6"/>
      <w:numFmt w:val="decimal"/>
      <w:lvlText w:val="%6"/>
      <w:lvlJc w:val="left"/>
      <w:pPr>
        <w:ind w:left="10206" w:hanging="1701"/>
      </w:pPr>
    </w:lvl>
    <w:lvl w:ilvl="6" w:tplc="EE04A4A6">
      <w:start w:val="7"/>
      <w:numFmt w:val="decimal"/>
      <w:lvlText w:val="%7"/>
      <w:lvlJc w:val="left"/>
      <w:pPr>
        <w:ind w:left="11907" w:hanging="1701"/>
      </w:pPr>
    </w:lvl>
    <w:lvl w:ilvl="7" w:tplc="DE865A52">
      <w:start w:val="8"/>
      <w:numFmt w:val="decimal"/>
      <w:lvlText w:val="%8"/>
      <w:lvlJc w:val="left"/>
      <w:pPr>
        <w:ind w:left="13608" w:hanging="1701"/>
      </w:pPr>
    </w:lvl>
    <w:lvl w:ilvl="8" w:tplc="4E94D662">
      <w:start w:val="9"/>
      <w:numFmt w:val="decimal"/>
      <w:lvlText w:val="%9"/>
      <w:lvlJc w:val="left"/>
      <w:pPr>
        <w:ind w:left="15309" w:hanging="1701"/>
      </w:pPr>
    </w:lvl>
  </w:abstractNum>
  <w:abstractNum w:abstractNumId="3" w15:restartNumberingAfterBreak="0">
    <w:nsid w:val="133229FF"/>
    <w:multiLevelType w:val="multilevel"/>
    <w:tmpl w:val="7F486BB4"/>
    <w:lvl w:ilvl="0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3" w:hanging="1800"/>
      </w:pPr>
      <w:rPr>
        <w:rFonts w:hint="default"/>
      </w:rPr>
    </w:lvl>
  </w:abstractNum>
  <w:abstractNum w:abstractNumId="4" w15:restartNumberingAfterBreak="0">
    <w:nsid w:val="15790970"/>
    <w:multiLevelType w:val="multilevel"/>
    <w:tmpl w:val="6D503550"/>
    <w:lvl w:ilvl="0">
      <w:start w:val="2"/>
      <w:numFmt w:val="decimal"/>
      <w:lvlText w:val="%1"/>
      <w:lvlJc w:val="left"/>
      <w:pPr>
        <w:ind w:left="480" w:hanging="480"/>
      </w:pPr>
      <w:rPr>
        <w:rFonts w:cs="Tahoma" w:hint="default"/>
      </w:rPr>
    </w:lvl>
    <w:lvl w:ilvl="1">
      <w:start w:val="2"/>
      <w:numFmt w:val="decimal"/>
      <w:lvlText w:val="%1.%2"/>
      <w:lvlJc w:val="left"/>
      <w:pPr>
        <w:ind w:left="621" w:hanging="480"/>
      </w:pPr>
      <w:rPr>
        <w:rFonts w:cs="Tahoma" w:hint="default"/>
      </w:rPr>
    </w:lvl>
    <w:lvl w:ilvl="2">
      <w:start w:val="2"/>
      <w:numFmt w:val="decimal"/>
      <w:lvlText w:val="%1.%2.%3"/>
      <w:lvlJc w:val="left"/>
      <w:pPr>
        <w:ind w:left="1002" w:hanging="720"/>
      </w:pPr>
      <w:rPr>
        <w:rFonts w:cs="Tahoma"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cs="Tahoma"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cs="Tahoma"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cs="Tahoma" w:hint="default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cs="Tahoma"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cs="Tahoma"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cs="Tahoma" w:hint="default"/>
      </w:rPr>
    </w:lvl>
  </w:abstractNum>
  <w:abstractNum w:abstractNumId="5" w15:restartNumberingAfterBreak="0">
    <w:nsid w:val="194D5E7A"/>
    <w:multiLevelType w:val="multilevel"/>
    <w:tmpl w:val="90687F6E"/>
    <w:styleLink w:val="RTFNum3"/>
    <w:lvl w:ilvl="0">
      <w:start w:val="1"/>
      <w:numFmt w:val="decimal"/>
      <w:pStyle w:val="RTFNum3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1AE04193"/>
    <w:multiLevelType w:val="multilevel"/>
    <w:tmpl w:val="EA2A0554"/>
    <w:styleLink w:val="Outline"/>
    <w:lvl w:ilvl="0">
      <w:start w:val="1"/>
      <w:numFmt w:val="decimal"/>
      <w:pStyle w:val="Titre1"/>
      <w:lvlText w:val="Article %1 - "/>
      <w:lvlJc w:val="left"/>
      <w:pPr>
        <w:ind w:left="0" w:firstLine="283"/>
      </w:pPr>
    </w:lvl>
    <w:lvl w:ilvl="1">
      <w:start w:val="1"/>
      <w:numFmt w:val="decimal"/>
      <w:pStyle w:val="Titre2"/>
      <w:lvlText w:val="%1.%2 "/>
      <w:lvlJc w:val="left"/>
      <w:pPr>
        <w:ind w:left="0" w:firstLine="283"/>
      </w:pPr>
    </w:lvl>
    <w:lvl w:ilvl="2">
      <w:start w:val="1"/>
      <w:numFmt w:val="decimal"/>
      <w:pStyle w:val="Titre3"/>
      <w:lvlText w:val="%1.%2.%3 "/>
      <w:lvlJc w:val="left"/>
      <w:pPr>
        <w:ind w:left="0" w:firstLine="283"/>
      </w:pPr>
    </w:lvl>
    <w:lvl w:ilvl="3">
      <w:start w:val="1"/>
      <w:numFmt w:val="decimal"/>
      <w:pStyle w:val="Titre4"/>
      <w:lvlText w:val="%1.%2.%3.%4 "/>
      <w:lvlJc w:val="left"/>
      <w:pPr>
        <w:ind w:left="0" w:firstLine="283"/>
      </w:pPr>
    </w:lvl>
    <w:lvl w:ilvl="4">
      <w:start w:val="1"/>
      <w:numFmt w:val="decimal"/>
      <w:pStyle w:val="Titre5"/>
      <w:lvlText w:val="%1.%2.%3.%4.%5 "/>
      <w:lvlJc w:val="left"/>
      <w:pPr>
        <w:ind w:left="0" w:firstLine="283"/>
      </w:pPr>
    </w:lvl>
    <w:lvl w:ilvl="5">
      <w:start w:val="1"/>
      <w:numFmt w:val="decimal"/>
      <w:pStyle w:val="Titre6"/>
      <w:lvlText w:val="%1.%2.%3.%4.%5.%6 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0F756CE"/>
    <w:multiLevelType w:val="hybridMultilevel"/>
    <w:tmpl w:val="A6246744"/>
    <w:lvl w:ilvl="0" w:tplc="111A59D8">
      <w:start w:val="1"/>
      <w:numFmt w:val="bullet"/>
      <w:pStyle w:val="List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5EF7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7A40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B80FF4">
      <w:numFmt w:val="decimal"/>
      <w:lvlText w:val=""/>
      <w:lvlJc w:val="left"/>
    </w:lvl>
    <w:lvl w:ilvl="4" w:tplc="5808B1D8">
      <w:numFmt w:val="decimal"/>
      <w:lvlText w:val=""/>
      <w:lvlJc w:val="left"/>
    </w:lvl>
    <w:lvl w:ilvl="5" w:tplc="5388F256">
      <w:numFmt w:val="decimal"/>
      <w:lvlText w:val=""/>
      <w:lvlJc w:val="left"/>
    </w:lvl>
    <w:lvl w:ilvl="6" w:tplc="74BE245C">
      <w:numFmt w:val="decimal"/>
      <w:lvlText w:val=""/>
      <w:lvlJc w:val="left"/>
    </w:lvl>
    <w:lvl w:ilvl="7" w:tplc="53D6D004">
      <w:numFmt w:val="decimal"/>
      <w:lvlText w:val=""/>
      <w:lvlJc w:val="left"/>
    </w:lvl>
    <w:lvl w:ilvl="8" w:tplc="DEC60092">
      <w:numFmt w:val="decimal"/>
      <w:lvlText w:val=""/>
      <w:lvlJc w:val="left"/>
    </w:lvl>
  </w:abstractNum>
  <w:abstractNum w:abstractNumId="8" w15:restartNumberingAfterBreak="0">
    <w:nsid w:val="231D372D"/>
    <w:multiLevelType w:val="hybridMultilevel"/>
    <w:tmpl w:val="E7D2E148"/>
    <w:styleLink w:val="Numbering4"/>
    <w:lvl w:ilvl="0" w:tplc="14D211C8">
      <w:start w:val="1"/>
      <w:numFmt w:val="upperRoman"/>
      <w:pStyle w:val="Numbering4"/>
      <w:suff w:val="space"/>
      <w:lvlText w:val="%1."/>
      <w:lvlJc w:val="left"/>
      <w:pPr>
        <w:ind w:left="283" w:hanging="283"/>
      </w:pPr>
    </w:lvl>
    <w:lvl w:ilvl="1" w:tplc="7E64349E">
      <w:start w:val="2"/>
      <w:numFmt w:val="upperRoman"/>
      <w:suff w:val="space"/>
      <w:lvlText w:val="%2."/>
      <w:lvlJc w:val="left"/>
      <w:pPr>
        <w:ind w:left="567" w:hanging="283"/>
      </w:pPr>
    </w:lvl>
    <w:lvl w:ilvl="2" w:tplc="F16EA6C0">
      <w:start w:val="3"/>
      <w:numFmt w:val="upperRoman"/>
      <w:suff w:val="space"/>
      <w:lvlText w:val="%3."/>
      <w:lvlJc w:val="left"/>
      <w:pPr>
        <w:ind w:left="850" w:hanging="283"/>
      </w:pPr>
    </w:lvl>
    <w:lvl w:ilvl="3" w:tplc="A8DA6172">
      <w:start w:val="4"/>
      <w:numFmt w:val="upperRoman"/>
      <w:suff w:val="space"/>
      <w:lvlText w:val="%4."/>
      <w:lvlJc w:val="left"/>
      <w:pPr>
        <w:ind w:left="1134" w:hanging="283"/>
      </w:pPr>
    </w:lvl>
    <w:lvl w:ilvl="4" w:tplc="C66A8DE2">
      <w:start w:val="5"/>
      <w:numFmt w:val="upperRoman"/>
      <w:suff w:val="space"/>
      <w:lvlText w:val="%5."/>
      <w:lvlJc w:val="left"/>
      <w:pPr>
        <w:ind w:left="1417" w:hanging="283"/>
      </w:pPr>
    </w:lvl>
    <w:lvl w:ilvl="5" w:tplc="ADC61796">
      <w:start w:val="6"/>
      <w:numFmt w:val="upperRoman"/>
      <w:suff w:val="space"/>
      <w:lvlText w:val="%6."/>
      <w:lvlJc w:val="left"/>
      <w:pPr>
        <w:ind w:left="1701" w:hanging="283"/>
      </w:pPr>
    </w:lvl>
    <w:lvl w:ilvl="6" w:tplc="588200DE">
      <w:start w:val="7"/>
      <w:numFmt w:val="upperRoman"/>
      <w:suff w:val="space"/>
      <w:lvlText w:val="%7."/>
      <w:lvlJc w:val="left"/>
      <w:pPr>
        <w:ind w:left="1984" w:hanging="283"/>
      </w:pPr>
    </w:lvl>
    <w:lvl w:ilvl="7" w:tplc="9EC8D9C6">
      <w:start w:val="8"/>
      <w:numFmt w:val="upperRoman"/>
      <w:suff w:val="space"/>
      <w:lvlText w:val="%8."/>
      <w:lvlJc w:val="left"/>
      <w:pPr>
        <w:ind w:left="2268" w:hanging="283"/>
      </w:pPr>
    </w:lvl>
    <w:lvl w:ilvl="8" w:tplc="3ECED734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9" w15:restartNumberingAfterBreak="0">
    <w:nsid w:val="26A37E57"/>
    <w:multiLevelType w:val="hybridMultilevel"/>
    <w:tmpl w:val="E5020924"/>
    <w:lvl w:ilvl="0" w:tplc="52A616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381298"/>
    <w:multiLevelType w:val="hybridMultilevel"/>
    <w:tmpl w:val="D6E463E6"/>
    <w:lvl w:ilvl="0" w:tplc="282A173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2B227A1E"/>
    <w:multiLevelType w:val="multilevel"/>
    <w:tmpl w:val="242E5186"/>
    <w:styleLink w:val="811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03470E4"/>
    <w:multiLevelType w:val="hybridMultilevel"/>
    <w:tmpl w:val="1CF4FC64"/>
    <w:lvl w:ilvl="0" w:tplc="4ADA047C">
      <w:start w:val="1"/>
      <w:numFmt w:val="none"/>
      <w:pStyle w:val="Listepuces2"/>
      <w:lvlText w:val="▸"/>
      <w:lvlJc w:val="left"/>
      <w:pPr>
        <w:ind w:left="360" w:hanging="360"/>
      </w:pPr>
      <w:rPr>
        <w:rFonts w:hint="default"/>
        <w:color w:val="4472C4" w:themeColor="accent1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7B7B95"/>
    <w:multiLevelType w:val="hybridMultilevel"/>
    <w:tmpl w:val="CAE8E242"/>
    <w:styleLink w:val="List1"/>
    <w:lvl w:ilvl="0" w:tplc="7E285DA4">
      <w:start w:val="1"/>
      <w:numFmt w:val="bullet"/>
      <w:pStyle w:val="List1"/>
      <w:lvlText w:val=""/>
      <w:lvlJc w:val="left"/>
      <w:pPr>
        <w:ind w:left="283" w:hanging="283"/>
      </w:pPr>
      <w:rPr>
        <w:rFonts w:ascii="OpenSymbol" w:eastAsia="OpenSymbol" w:hAnsi="OpenSymbol" w:cs="OpenSymbol"/>
      </w:rPr>
    </w:lvl>
    <w:lvl w:ilvl="1" w:tplc="E8DE4034">
      <w:start w:val="1"/>
      <w:numFmt w:val="bullet"/>
      <w:lvlText w:val="–"/>
      <w:lvlJc w:val="left"/>
      <w:pPr>
        <w:ind w:left="567" w:hanging="284"/>
      </w:pPr>
      <w:rPr>
        <w:rFonts w:ascii="OpenSymbol" w:eastAsia="OpenSymbol" w:hAnsi="OpenSymbol" w:cs="OpenSymbol"/>
      </w:rPr>
    </w:lvl>
    <w:lvl w:ilvl="2" w:tplc="7968EBF0">
      <w:start w:val="1"/>
      <w:numFmt w:val="bullet"/>
      <w:lvlText w:val=""/>
      <w:lvlJc w:val="left"/>
      <w:pPr>
        <w:ind w:left="850" w:hanging="283"/>
      </w:pPr>
      <w:rPr>
        <w:rFonts w:ascii="OpenSymbol" w:eastAsia="OpenSymbol" w:hAnsi="OpenSymbol" w:cs="OpenSymbol"/>
      </w:rPr>
    </w:lvl>
    <w:lvl w:ilvl="3" w:tplc="D7A0B17A">
      <w:start w:val="1"/>
      <w:numFmt w:val="bullet"/>
      <w:lvlText w:val="▫"/>
      <w:lvlJc w:val="left"/>
      <w:pPr>
        <w:ind w:left="1134" w:hanging="284"/>
      </w:pPr>
      <w:rPr>
        <w:rFonts w:ascii="OpenSymbol" w:eastAsia="OpenSymbol" w:hAnsi="OpenSymbol" w:cs="OpenSymbol"/>
      </w:rPr>
    </w:lvl>
    <w:lvl w:ilvl="4" w:tplc="1B3668C8">
      <w:start w:val="1"/>
      <w:numFmt w:val="bullet"/>
      <w:lvlText w:val="▪"/>
      <w:lvlJc w:val="left"/>
      <w:pPr>
        <w:ind w:left="1134" w:hanging="227"/>
      </w:pPr>
      <w:rPr>
        <w:rFonts w:ascii="OpenSymbol" w:eastAsia="OpenSymbol" w:hAnsi="OpenSymbol" w:cs="OpenSymbol"/>
      </w:rPr>
    </w:lvl>
    <w:lvl w:ilvl="5" w:tplc="350460DE">
      <w:start w:val="1"/>
      <w:numFmt w:val="bullet"/>
      <w:lvlText w:val="▪"/>
      <w:lvlJc w:val="left"/>
      <w:pPr>
        <w:ind w:left="1361" w:hanging="227"/>
      </w:pPr>
      <w:rPr>
        <w:rFonts w:ascii="OpenSymbol" w:eastAsia="OpenSymbol" w:hAnsi="OpenSymbol" w:cs="OpenSymbol"/>
      </w:rPr>
    </w:lvl>
    <w:lvl w:ilvl="6" w:tplc="88BC281C">
      <w:start w:val="1"/>
      <w:numFmt w:val="bullet"/>
      <w:lvlText w:val="▪"/>
      <w:lvlJc w:val="left"/>
      <w:pPr>
        <w:ind w:left="1587" w:hanging="227"/>
      </w:pPr>
      <w:rPr>
        <w:rFonts w:ascii="OpenSymbol" w:eastAsia="OpenSymbol" w:hAnsi="OpenSymbol" w:cs="OpenSymbol"/>
      </w:rPr>
    </w:lvl>
    <w:lvl w:ilvl="7" w:tplc="07022D7A">
      <w:start w:val="1"/>
      <w:numFmt w:val="bullet"/>
      <w:lvlText w:val="▪"/>
      <w:lvlJc w:val="left"/>
      <w:pPr>
        <w:ind w:left="1814" w:hanging="227"/>
      </w:pPr>
      <w:rPr>
        <w:rFonts w:ascii="OpenSymbol" w:eastAsia="OpenSymbol" w:hAnsi="OpenSymbol" w:cs="OpenSymbol"/>
      </w:rPr>
    </w:lvl>
    <w:lvl w:ilvl="8" w:tplc="247CF21C">
      <w:start w:val="1"/>
      <w:numFmt w:val="bullet"/>
      <w:lvlText w:val="▪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abstractNum w:abstractNumId="14" w15:restartNumberingAfterBreak="0">
    <w:nsid w:val="3B154277"/>
    <w:multiLevelType w:val="hybridMultilevel"/>
    <w:tmpl w:val="28A0FE0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F7736A"/>
    <w:multiLevelType w:val="multilevel"/>
    <w:tmpl w:val="D11A5552"/>
    <w:styleLink w:val="Numbering5"/>
    <w:lvl w:ilvl="0">
      <w:start w:val="1"/>
      <w:numFmt w:val="decimal"/>
      <w:pStyle w:val="Numbering5"/>
      <w:lvlText w:val="%1."/>
      <w:lvlJc w:val="left"/>
      <w:pPr>
        <w:ind w:left="227" w:hanging="227"/>
      </w:pPr>
    </w:lvl>
    <w:lvl w:ilvl="1">
      <w:start w:val="2"/>
      <w:numFmt w:val="decimal"/>
      <w:lvlText w:val="%1.%2."/>
      <w:lvlJc w:val="left"/>
      <w:pPr>
        <w:ind w:left="624" w:hanging="369"/>
      </w:pPr>
    </w:lvl>
    <w:lvl w:ilvl="2">
      <w:start w:val="3"/>
      <w:numFmt w:val="lowerLetter"/>
      <w:lvlText w:val="%3)"/>
      <w:lvlJc w:val="left"/>
      <w:pPr>
        <w:ind w:left="879" w:hanging="255"/>
      </w:pPr>
    </w:lvl>
    <w:lvl w:ilvl="3">
      <w:start w:val="1"/>
      <w:numFmt w:val="bullet"/>
      <w:lvlText w:val="•"/>
      <w:lvlJc w:val="left"/>
      <w:pPr>
        <w:ind w:left="1134" w:hanging="224"/>
      </w:pPr>
      <w:rPr>
        <w:rFonts w:ascii="OpenSymbol" w:hAnsi="OpenSymbol"/>
      </w:rPr>
    </w:lvl>
    <w:lvl w:ilvl="4">
      <w:start w:val="1"/>
      <w:numFmt w:val="bullet"/>
      <w:lvlText w:val="•"/>
      <w:lvlJc w:val="left"/>
      <w:pPr>
        <w:ind w:left="1358" w:hanging="224"/>
      </w:pPr>
      <w:rPr>
        <w:rFonts w:ascii="OpenSymbol" w:hAnsi="OpenSymbol"/>
      </w:rPr>
    </w:lvl>
    <w:lvl w:ilvl="5">
      <w:start w:val="1"/>
      <w:numFmt w:val="bullet"/>
      <w:lvlText w:val="•"/>
      <w:lvlJc w:val="left"/>
      <w:pPr>
        <w:ind w:left="1582" w:hanging="224"/>
      </w:pPr>
      <w:rPr>
        <w:rFonts w:ascii="OpenSymbol" w:hAnsi="OpenSymbol"/>
      </w:rPr>
    </w:lvl>
    <w:lvl w:ilvl="6">
      <w:start w:val="1"/>
      <w:numFmt w:val="bullet"/>
      <w:lvlText w:val="•"/>
      <w:lvlJc w:val="left"/>
      <w:pPr>
        <w:ind w:left="1806" w:hanging="224"/>
      </w:pPr>
      <w:rPr>
        <w:rFonts w:ascii="OpenSymbol" w:hAnsi="OpenSymbol"/>
      </w:rPr>
    </w:lvl>
    <w:lvl w:ilvl="7">
      <w:start w:val="1"/>
      <w:numFmt w:val="bullet"/>
      <w:lvlText w:val="•"/>
      <w:lvlJc w:val="left"/>
      <w:pPr>
        <w:ind w:left="2030" w:hanging="224"/>
      </w:pPr>
      <w:rPr>
        <w:rFonts w:ascii="OpenSymbol" w:hAnsi="OpenSymbol"/>
      </w:rPr>
    </w:lvl>
    <w:lvl w:ilvl="8">
      <w:start w:val="1"/>
      <w:numFmt w:val="bullet"/>
      <w:lvlText w:val="•"/>
      <w:lvlJc w:val="left"/>
      <w:pPr>
        <w:ind w:left="2254" w:hanging="224"/>
      </w:pPr>
      <w:rPr>
        <w:rFonts w:ascii="OpenSymbol" w:hAnsi="OpenSymbol"/>
      </w:rPr>
    </w:lvl>
  </w:abstractNum>
  <w:abstractNum w:abstractNumId="16" w15:restartNumberingAfterBreak="0">
    <w:nsid w:val="44F37264"/>
    <w:multiLevelType w:val="hybridMultilevel"/>
    <w:tmpl w:val="610C5E5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C51229"/>
    <w:multiLevelType w:val="hybridMultilevel"/>
    <w:tmpl w:val="CE507E5E"/>
    <w:lvl w:ilvl="0" w:tplc="0C2C3898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CA1506"/>
    <w:multiLevelType w:val="hybridMultilevel"/>
    <w:tmpl w:val="930CA756"/>
    <w:styleLink w:val="RTFNum2"/>
    <w:lvl w:ilvl="0" w:tplc="325A2052">
      <w:start w:val="1"/>
      <w:numFmt w:val="bullet"/>
      <w:pStyle w:val="RTFNum2"/>
      <w:lvlText w:val=""/>
      <w:lvlJc w:val="left"/>
      <w:pPr>
        <w:ind w:left="360" w:hanging="360"/>
      </w:pPr>
      <w:rPr>
        <w:rFonts w:ascii="Wingdings" w:eastAsia="Wingdings" w:hAnsi="Wingdings" w:cs="Wingdings"/>
      </w:rPr>
    </w:lvl>
    <w:lvl w:ilvl="1" w:tplc="74905292">
      <w:start w:val="1"/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/>
      </w:rPr>
    </w:lvl>
    <w:lvl w:ilvl="2" w:tplc="093A585E">
      <w:start w:val="1"/>
      <w:numFmt w:val="bullet"/>
      <w:lvlText w:val=""/>
      <w:lvlJc w:val="left"/>
      <w:pPr>
        <w:ind w:left="1080" w:hanging="360"/>
      </w:pPr>
      <w:rPr>
        <w:rFonts w:ascii="Wingdings" w:eastAsia="Wingdings" w:hAnsi="Wingdings" w:cs="Wingdings"/>
      </w:rPr>
    </w:lvl>
    <w:lvl w:ilvl="3" w:tplc="8098D772">
      <w:start w:val="1"/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/>
      </w:rPr>
    </w:lvl>
    <w:lvl w:ilvl="4" w:tplc="B30A2AC6">
      <w:start w:val="1"/>
      <w:numFmt w:val="bullet"/>
      <w:lvlText w:val=""/>
      <w:lvlJc w:val="left"/>
      <w:pPr>
        <w:ind w:left="1800" w:hanging="360"/>
      </w:pPr>
      <w:rPr>
        <w:rFonts w:ascii="Wingdings" w:eastAsia="Wingdings" w:hAnsi="Wingdings" w:cs="Wingdings"/>
      </w:rPr>
    </w:lvl>
    <w:lvl w:ilvl="5" w:tplc="5E9C01E6">
      <w:start w:val="1"/>
      <w:numFmt w:val="bullet"/>
      <w:lvlText w:val=""/>
      <w:lvlJc w:val="left"/>
      <w:pPr>
        <w:ind w:left="2160" w:hanging="360"/>
      </w:pPr>
      <w:rPr>
        <w:rFonts w:ascii="Wingdings" w:eastAsia="Wingdings" w:hAnsi="Wingdings" w:cs="Wingdings"/>
      </w:rPr>
    </w:lvl>
    <w:lvl w:ilvl="6" w:tplc="2AE01F12">
      <w:start w:val="1"/>
      <w:numFmt w:val="bullet"/>
      <w:lvlText w:val=""/>
      <w:lvlJc w:val="left"/>
      <w:pPr>
        <w:ind w:left="2520" w:hanging="360"/>
      </w:pPr>
      <w:rPr>
        <w:rFonts w:ascii="Wingdings" w:eastAsia="Wingdings" w:hAnsi="Wingdings" w:cs="Wingdings"/>
      </w:rPr>
    </w:lvl>
    <w:lvl w:ilvl="7" w:tplc="64FA24BE">
      <w:start w:val="1"/>
      <w:numFmt w:val="bullet"/>
      <w:lvlText w:val=""/>
      <w:lvlJc w:val="left"/>
      <w:pPr>
        <w:ind w:left="2880" w:hanging="360"/>
      </w:pPr>
      <w:rPr>
        <w:rFonts w:ascii="Wingdings" w:eastAsia="Wingdings" w:hAnsi="Wingdings" w:cs="Wingdings"/>
      </w:rPr>
    </w:lvl>
    <w:lvl w:ilvl="8" w:tplc="E2F21BE0">
      <w:start w:val="1"/>
      <w:numFmt w:val="bullet"/>
      <w:lvlText w:val="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19" w15:restartNumberingAfterBreak="0">
    <w:nsid w:val="5A827A01"/>
    <w:multiLevelType w:val="hybridMultilevel"/>
    <w:tmpl w:val="BA4C9EC8"/>
    <w:styleLink w:val="Liste21"/>
    <w:lvl w:ilvl="0" w:tplc="FF2613CE">
      <w:start w:val="1"/>
      <w:numFmt w:val="bullet"/>
      <w:pStyle w:val="Liste21"/>
      <w:lvlText w:val="□"/>
      <w:lvlJc w:val="left"/>
      <w:pPr>
        <w:ind w:left="170" w:hanging="170"/>
      </w:pPr>
      <w:rPr>
        <w:rFonts w:ascii="OpenSymbol" w:eastAsia="OpenSymbol" w:hAnsi="OpenSymbol" w:cs="OpenSymbol"/>
      </w:rPr>
    </w:lvl>
    <w:lvl w:ilvl="1" w:tplc="13424BB0">
      <w:start w:val="1"/>
      <w:numFmt w:val="bullet"/>
      <w:lvlText w:val="□"/>
      <w:lvlJc w:val="left"/>
      <w:pPr>
        <w:ind w:left="567" w:hanging="340"/>
      </w:pPr>
      <w:rPr>
        <w:rFonts w:ascii="OpenSymbol" w:eastAsia="OpenSymbol" w:hAnsi="OpenSymbol" w:cs="OpenSymbol"/>
      </w:rPr>
    </w:lvl>
    <w:lvl w:ilvl="2" w:tplc="155CC99C">
      <w:start w:val="1"/>
      <w:numFmt w:val="bullet"/>
      <w:lvlText w:val="□"/>
      <w:lvlJc w:val="left"/>
      <w:pPr>
        <w:ind w:left="510" w:hanging="170"/>
      </w:pPr>
      <w:rPr>
        <w:rFonts w:ascii="OpenSymbol" w:eastAsia="OpenSymbol" w:hAnsi="OpenSymbol" w:cs="OpenSymbol"/>
      </w:rPr>
    </w:lvl>
    <w:lvl w:ilvl="3" w:tplc="00F8960C">
      <w:start w:val="1"/>
      <w:numFmt w:val="bullet"/>
      <w:lvlText w:val="□"/>
      <w:lvlJc w:val="left"/>
      <w:pPr>
        <w:ind w:left="680" w:hanging="170"/>
      </w:pPr>
      <w:rPr>
        <w:rFonts w:ascii="OpenSymbol" w:eastAsia="OpenSymbol" w:hAnsi="OpenSymbol" w:cs="OpenSymbol"/>
      </w:rPr>
    </w:lvl>
    <w:lvl w:ilvl="4" w:tplc="D39E03D2">
      <w:start w:val="1"/>
      <w:numFmt w:val="bullet"/>
      <w:lvlText w:val="□"/>
      <w:lvlJc w:val="left"/>
      <w:pPr>
        <w:ind w:left="850" w:hanging="170"/>
      </w:pPr>
      <w:rPr>
        <w:rFonts w:ascii="OpenSymbol" w:eastAsia="OpenSymbol" w:hAnsi="OpenSymbol" w:cs="OpenSymbol"/>
      </w:rPr>
    </w:lvl>
    <w:lvl w:ilvl="5" w:tplc="F9E2E550">
      <w:start w:val="1"/>
      <w:numFmt w:val="bullet"/>
      <w:lvlText w:val="□"/>
      <w:lvlJc w:val="left"/>
      <w:pPr>
        <w:ind w:left="1020" w:hanging="170"/>
      </w:pPr>
      <w:rPr>
        <w:rFonts w:ascii="OpenSymbol" w:eastAsia="OpenSymbol" w:hAnsi="OpenSymbol" w:cs="OpenSymbol"/>
      </w:rPr>
    </w:lvl>
    <w:lvl w:ilvl="6" w:tplc="AD4A784A">
      <w:start w:val="1"/>
      <w:numFmt w:val="bullet"/>
      <w:lvlText w:val="□"/>
      <w:lvlJc w:val="left"/>
      <w:pPr>
        <w:ind w:left="1191" w:hanging="170"/>
      </w:pPr>
      <w:rPr>
        <w:rFonts w:ascii="OpenSymbol" w:eastAsia="OpenSymbol" w:hAnsi="OpenSymbol" w:cs="OpenSymbol"/>
      </w:rPr>
    </w:lvl>
    <w:lvl w:ilvl="7" w:tplc="40B24474">
      <w:start w:val="1"/>
      <w:numFmt w:val="bullet"/>
      <w:lvlText w:val="□"/>
      <w:lvlJc w:val="left"/>
      <w:pPr>
        <w:ind w:left="1361" w:hanging="170"/>
      </w:pPr>
      <w:rPr>
        <w:rFonts w:ascii="OpenSymbol" w:eastAsia="OpenSymbol" w:hAnsi="OpenSymbol" w:cs="OpenSymbol"/>
      </w:rPr>
    </w:lvl>
    <w:lvl w:ilvl="8" w:tplc="6108D820">
      <w:start w:val="1"/>
      <w:numFmt w:val="bullet"/>
      <w:lvlText w:val="□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abstractNum w:abstractNumId="20" w15:restartNumberingAfterBreak="0">
    <w:nsid w:val="5BE65735"/>
    <w:multiLevelType w:val="hybridMultilevel"/>
    <w:tmpl w:val="A9C47378"/>
    <w:styleLink w:val="Liste41"/>
    <w:lvl w:ilvl="0" w:tplc="5694E804">
      <w:start w:val="1"/>
      <w:numFmt w:val="bullet"/>
      <w:pStyle w:val="Liste41"/>
      <w:lvlText w:val="➢"/>
      <w:lvlJc w:val="left"/>
      <w:pPr>
        <w:ind w:left="227" w:hanging="227"/>
      </w:pPr>
      <w:rPr>
        <w:rFonts w:ascii="OpenSymbol" w:hAnsi="OpenSymbol"/>
      </w:rPr>
    </w:lvl>
    <w:lvl w:ilvl="1" w:tplc="9DBA9252">
      <w:start w:val="1"/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 w:tplc="FE56C5BA">
      <w:start w:val="1"/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 w:tplc="049C2432">
      <w:start w:val="1"/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 w:tplc="D58E2F40">
      <w:start w:val="1"/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 w:tplc="F168B9FA">
      <w:start w:val="1"/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 w:tplc="5B3203C0">
      <w:start w:val="1"/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 w:tplc="15B04EB8">
      <w:start w:val="1"/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 w:tplc="5BD8DA7C">
      <w:start w:val="1"/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21" w15:restartNumberingAfterBreak="0">
    <w:nsid w:val="5EFF3064"/>
    <w:multiLevelType w:val="hybridMultilevel"/>
    <w:tmpl w:val="336288C6"/>
    <w:styleLink w:val="Numbering11"/>
    <w:lvl w:ilvl="0" w:tplc="84BED634">
      <w:start w:val="1"/>
      <w:numFmt w:val="decimal"/>
      <w:pStyle w:val="Numbering11"/>
      <w:lvlText w:val="%1."/>
      <w:lvlJc w:val="left"/>
      <w:pPr>
        <w:ind w:left="283" w:hanging="283"/>
      </w:pPr>
    </w:lvl>
    <w:lvl w:ilvl="1" w:tplc="3A6CBCAC">
      <w:start w:val="1"/>
      <w:numFmt w:val="decimal"/>
      <w:lvlText w:val="%2."/>
      <w:lvlJc w:val="left"/>
      <w:pPr>
        <w:ind w:left="567" w:hanging="283"/>
      </w:pPr>
    </w:lvl>
    <w:lvl w:ilvl="2" w:tplc="86365D00">
      <w:start w:val="1"/>
      <w:numFmt w:val="decimal"/>
      <w:lvlText w:val="%3."/>
      <w:lvlJc w:val="left"/>
      <w:pPr>
        <w:ind w:left="850" w:hanging="283"/>
      </w:pPr>
    </w:lvl>
    <w:lvl w:ilvl="3" w:tplc="30D82344">
      <w:start w:val="1"/>
      <w:numFmt w:val="decimal"/>
      <w:lvlText w:val="%4."/>
      <w:lvlJc w:val="left"/>
      <w:pPr>
        <w:ind w:left="1134" w:hanging="283"/>
      </w:pPr>
    </w:lvl>
    <w:lvl w:ilvl="4" w:tplc="74E2827C">
      <w:start w:val="1"/>
      <w:numFmt w:val="decimal"/>
      <w:lvlText w:val="%5."/>
      <w:lvlJc w:val="left"/>
      <w:pPr>
        <w:ind w:left="1417" w:hanging="283"/>
      </w:pPr>
    </w:lvl>
    <w:lvl w:ilvl="5" w:tplc="6E7ABF98">
      <w:start w:val="1"/>
      <w:numFmt w:val="decimal"/>
      <w:lvlText w:val="%6."/>
      <w:lvlJc w:val="left"/>
      <w:pPr>
        <w:ind w:left="1701" w:hanging="283"/>
      </w:pPr>
    </w:lvl>
    <w:lvl w:ilvl="6" w:tplc="BAAE3F4A">
      <w:start w:val="1"/>
      <w:numFmt w:val="decimal"/>
      <w:lvlText w:val="%7."/>
      <w:lvlJc w:val="left"/>
      <w:pPr>
        <w:ind w:left="1984" w:hanging="283"/>
      </w:pPr>
    </w:lvl>
    <w:lvl w:ilvl="7" w:tplc="4CE8B514">
      <w:start w:val="1"/>
      <w:numFmt w:val="decimal"/>
      <w:lvlText w:val="%8."/>
      <w:lvlJc w:val="left"/>
      <w:pPr>
        <w:ind w:left="2268" w:hanging="283"/>
      </w:pPr>
    </w:lvl>
    <w:lvl w:ilvl="8" w:tplc="3C62CCB8">
      <w:start w:val="1"/>
      <w:numFmt w:val="decimal"/>
      <w:lvlText w:val="%9."/>
      <w:lvlJc w:val="left"/>
      <w:pPr>
        <w:ind w:left="2551" w:hanging="283"/>
      </w:pPr>
    </w:lvl>
  </w:abstractNum>
  <w:abstractNum w:abstractNumId="22" w15:restartNumberingAfterBreak="0">
    <w:nsid w:val="6161210D"/>
    <w:multiLevelType w:val="hybridMultilevel"/>
    <w:tmpl w:val="3FBECB0C"/>
    <w:lvl w:ilvl="0" w:tplc="BFB2C77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5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63573"/>
    <w:multiLevelType w:val="hybridMultilevel"/>
    <w:tmpl w:val="60FE822E"/>
    <w:styleLink w:val="Liste31"/>
    <w:lvl w:ilvl="0" w:tplc="B5A4C542">
      <w:start w:val="1"/>
      <w:numFmt w:val="bullet"/>
      <w:pStyle w:val="Liste31"/>
      <w:lvlText w:val="☑"/>
      <w:lvlJc w:val="left"/>
      <w:pPr>
        <w:ind w:left="224" w:hanging="224"/>
      </w:pPr>
      <w:rPr>
        <w:rFonts w:ascii="OpenSymbol" w:hAnsi="OpenSymbol"/>
      </w:rPr>
    </w:lvl>
    <w:lvl w:ilvl="1" w:tplc="191826F4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 w:tplc="BBFC48B8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 w:tplc="0FCE8FEE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 w:tplc="29FC0320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 w:tplc="6226AB40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 w:tplc="6B38B99E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 w:tplc="98822560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 w:tplc="2334C50E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24" w15:restartNumberingAfterBreak="0">
    <w:nsid w:val="68350A08"/>
    <w:multiLevelType w:val="multilevel"/>
    <w:tmpl w:val="1D12A35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5" w15:restartNumberingAfterBreak="0">
    <w:nsid w:val="690D6110"/>
    <w:multiLevelType w:val="multilevel"/>
    <w:tmpl w:val="EBDE41F4"/>
    <w:lvl w:ilvl="0">
      <w:start w:val="2"/>
      <w:numFmt w:val="decimal"/>
      <w:lvlText w:val="%1"/>
      <w:lvlJc w:val="left"/>
      <w:pPr>
        <w:ind w:left="480" w:hanging="480"/>
      </w:pPr>
      <w:rPr>
        <w:rFonts w:cs="Tahoma" w:hint="default"/>
      </w:rPr>
    </w:lvl>
    <w:lvl w:ilvl="1">
      <w:start w:val="3"/>
      <w:numFmt w:val="decimal"/>
      <w:lvlText w:val="%1.%2"/>
      <w:lvlJc w:val="left"/>
      <w:pPr>
        <w:ind w:left="621" w:hanging="480"/>
      </w:pPr>
      <w:rPr>
        <w:rFonts w:cs="Tahoma"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cs="Tahoma"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cs="Tahoma"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cs="Tahoma"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cs="Tahoma" w:hint="default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cs="Tahoma"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cs="Tahoma"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cs="Tahoma" w:hint="default"/>
      </w:rPr>
    </w:lvl>
  </w:abstractNum>
  <w:abstractNum w:abstractNumId="26" w15:restartNumberingAfterBreak="0">
    <w:nsid w:val="6C4E2C88"/>
    <w:multiLevelType w:val="hybridMultilevel"/>
    <w:tmpl w:val="45925F52"/>
    <w:styleLink w:val="Liste51"/>
    <w:lvl w:ilvl="0" w:tplc="2832717C">
      <w:start w:val="1"/>
      <w:numFmt w:val="bullet"/>
      <w:pStyle w:val="Liste51"/>
      <w:lvlText w:val="✗"/>
      <w:lvlJc w:val="left"/>
      <w:pPr>
        <w:ind w:left="227" w:hanging="227"/>
      </w:pPr>
      <w:rPr>
        <w:rFonts w:ascii="OpenSymbol" w:hAnsi="OpenSymbol"/>
      </w:rPr>
    </w:lvl>
    <w:lvl w:ilvl="1" w:tplc="016CEEC4">
      <w:start w:val="1"/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 w:tplc="8C30982A">
      <w:start w:val="1"/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 w:tplc="1A00F18E">
      <w:start w:val="1"/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 w:tplc="7F8CC15A">
      <w:start w:val="1"/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 w:tplc="49B4D9A0">
      <w:start w:val="1"/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 w:tplc="4FC24AA0">
      <w:start w:val="1"/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 w:tplc="6F605720">
      <w:start w:val="1"/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 w:tplc="FF529F1A">
      <w:start w:val="1"/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27" w15:restartNumberingAfterBreak="0">
    <w:nsid w:val="74D432FD"/>
    <w:multiLevelType w:val="hybridMultilevel"/>
    <w:tmpl w:val="9BF2241C"/>
    <w:styleLink w:val="RTFNum4"/>
    <w:lvl w:ilvl="0" w:tplc="99F2590A">
      <w:start w:val="1"/>
      <w:numFmt w:val="bullet"/>
      <w:pStyle w:val="RTFNum4"/>
      <w:lvlText w:val=""/>
      <w:lvlJc w:val="left"/>
      <w:pPr>
        <w:ind w:left="720" w:hanging="360"/>
      </w:pPr>
      <w:rPr>
        <w:rFonts w:ascii="Wingdings" w:eastAsia="Wingdings" w:hAnsi="Wingdings" w:cs="Wingdings"/>
        <w:sz w:val="20"/>
        <w:szCs w:val="20"/>
      </w:rPr>
    </w:lvl>
    <w:lvl w:ilvl="1" w:tplc="4D460778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 w:tplc="D10664F4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 w:tplc="7B76DF60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 w:tplc="164CCBD2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 w:tplc="F61A0B34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 w:tplc="27D213BC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 w:tplc="56EAE138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 w:tplc="BC9E8DA2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8" w15:restartNumberingAfterBreak="0">
    <w:nsid w:val="7CAD4AAE"/>
    <w:multiLevelType w:val="hybridMultilevel"/>
    <w:tmpl w:val="5ECC42E6"/>
    <w:styleLink w:val="Numbering2"/>
    <w:lvl w:ilvl="0" w:tplc="D1C62F02">
      <w:start w:val="1"/>
      <w:numFmt w:val="decimal"/>
      <w:pStyle w:val="Numbering2"/>
      <w:lvlText w:val="%1"/>
      <w:lvlJc w:val="left"/>
      <w:pPr>
        <w:ind w:left="283" w:hanging="283"/>
      </w:pPr>
    </w:lvl>
    <w:lvl w:ilvl="1" w:tplc="EB36F6B6">
      <w:start w:val="2"/>
      <w:numFmt w:val="decimal"/>
      <w:lvlText w:val="%2"/>
      <w:lvlJc w:val="left"/>
      <w:pPr>
        <w:ind w:left="566" w:hanging="283"/>
      </w:pPr>
    </w:lvl>
    <w:lvl w:ilvl="2" w:tplc="63F62FE0">
      <w:start w:val="3"/>
      <w:numFmt w:val="decimal"/>
      <w:lvlText w:val="%3"/>
      <w:lvlJc w:val="left"/>
      <w:pPr>
        <w:ind w:left="1133" w:hanging="567"/>
      </w:pPr>
    </w:lvl>
    <w:lvl w:ilvl="3" w:tplc="13E0E878">
      <w:start w:val="4"/>
      <w:numFmt w:val="decimal"/>
      <w:lvlText w:val="%4"/>
      <w:lvlJc w:val="left"/>
      <w:pPr>
        <w:ind w:left="1842" w:hanging="709"/>
      </w:pPr>
    </w:lvl>
    <w:lvl w:ilvl="4" w:tplc="F044EDAA">
      <w:start w:val="5"/>
      <w:numFmt w:val="decimal"/>
      <w:lvlText w:val="%5"/>
      <w:lvlJc w:val="left"/>
      <w:pPr>
        <w:ind w:left="2692" w:hanging="850"/>
      </w:pPr>
    </w:lvl>
    <w:lvl w:ilvl="5" w:tplc="1D780E9C">
      <w:start w:val="6"/>
      <w:numFmt w:val="decimal"/>
      <w:lvlText w:val="%6"/>
      <w:lvlJc w:val="left"/>
      <w:pPr>
        <w:ind w:left="3713" w:hanging="1021"/>
      </w:pPr>
    </w:lvl>
    <w:lvl w:ilvl="6" w:tplc="E22C5AD8">
      <w:start w:val="7"/>
      <w:numFmt w:val="decimal"/>
      <w:lvlText w:val="%7"/>
      <w:lvlJc w:val="left"/>
      <w:pPr>
        <w:ind w:left="5017" w:hanging="1304"/>
      </w:pPr>
    </w:lvl>
    <w:lvl w:ilvl="7" w:tplc="6B4263E8">
      <w:start w:val="8"/>
      <w:numFmt w:val="decimal"/>
      <w:lvlText w:val="%8"/>
      <w:lvlJc w:val="left"/>
      <w:pPr>
        <w:ind w:left="6491" w:hanging="1474"/>
      </w:pPr>
    </w:lvl>
    <w:lvl w:ilvl="8" w:tplc="4C561002">
      <w:start w:val="9"/>
      <w:numFmt w:val="decimal"/>
      <w:lvlText w:val="%9"/>
      <w:lvlJc w:val="left"/>
      <w:pPr>
        <w:ind w:left="8079" w:hanging="1588"/>
      </w:pPr>
    </w:lvl>
  </w:abstractNum>
  <w:abstractNum w:abstractNumId="29" w15:restartNumberingAfterBreak="0">
    <w:nsid w:val="7CFC274A"/>
    <w:multiLevelType w:val="hybridMultilevel"/>
    <w:tmpl w:val="F628F00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7279545">
    <w:abstractNumId w:val="6"/>
  </w:num>
  <w:num w:numId="2" w16cid:durableId="643001022">
    <w:abstractNumId w:val="21"/>
  </w:num>
  <w:num w:numId="3" w16cid:durableId="2008820432">
    <w:abstractNumId w:val="28"/>
  </w:num>
  <w:num w:numId="4" w16cid:durableId="1724602066">
    <w:abstractNumId w:val="2"/>
  </w:num>
  <w:num w:numId="5" w16cid:durableId="1739015661">
    <w:abstractNumId w:val="8"/>
  </w:num>
  <w:num w:numId="6" w16cid:durableId="301084083">
    <w:abstractNumId w:val="11"/>
  </w:num>
  <w:num w:numId="7" w16cid:durableId="244343417">
    <w:abstractNumId w:val="13"/>
  </w:num>
  <w:num w:numId="8" w16cid:durableId="523858675">
    <w:abstractNumId w:val="19"/>
  </w:num>
  <w:num w:numId="9" w16cid:durableId="213322888">
    <w:abstractNumId w:val="23"/>
  </w:num>
  <w:num w:numId="10" w16cid:durableId="1247232347">
    <w:abstractNumId w:val="20"/>
  </w:num>
  <w:num w:numId="11" w16cid:durableId="1608613168">
    <w:abstractNumId w:val="26"/>
  </w:num>
  <w:num w:numId="12" w16cid:durableId="376509661">
    <w:abstractNumId w:val="18"/>
  </w:num>
  <w:num w:numId="13" w16cid:durableId="1538466175">
    <w:abstractNumId w:val="5"/>
  </w:num>
  <w:num w:numId="14" w16cid:durableId="1356269470">
    <w:abstractNumId w:val="27"/>
  </w:num>
  <w:num w:numId="15" w16cid:durableId="571937881">
    <w:abstractNumId w:val="7"/>
  </w:num>
  <w:num w:numId="16" w16cid:durableId="2127580099">
    <w:abstractNumId w:val="11"/>
  </w:num>
  <w:num w:numId="17" w16cid:durableId="2045788626">
    <w:abstractNumId w:val="7"/>
  </w:num>
  <w:num w:numId="18" w16cid:durableId="892887800">
    <w:abstractNumId w:val="15"/>
  </w:num>
  <w:num w:numId="19" w16cid:durableId="1112556337">
    <w:abstractNumId w:val="12"/>
  </w:num>
  <w:num w:numId="20" w16cid:durableId="792863756">
    <w:abstractNumId w:val="29"/>
  </w:num>
  <w:num w:numId="21" w16cid:durableId="1512522131">
    <w:abstractNumId w:val="10"/>
  </w:num>
  <w:num w:numId="22" w16cid:durableId="87047848">
    <w:abstractNumId w:val="22"/>
  </w:num>
  <w:num w:numId="23" w16cid:durableId="1600141558">
    <w:abstractNumId w:val="14"/>
  </w:num>
  <w:num w:numId="24" w16cid:durableId="8525635">
    <w:abstractNumId w:val="9"/>
  </w:num>
  <w:num w:numId="25" w16cid:durableId="1848396568">
    <w:abstractNumId w:val="16"/>
  </w:num>
  <w:num w:numId="26" w16cid:durableId="863593315">
    <w:abstractNumId w:val="1"/>
  </w:num>
  <w:num w:numId="27" w16cid:durableId="494223267">
    <w:abstractNumId w:val="3"/>
  </w:num>
  <w:num w:numId="28" w16cid:durableId="1348211027">
    <w:abstractNumId w:val="24"/>
  </w:num>
  <w:num w:numId="29" w16cid:durableId="307591797">
    <w:abstractNumId w:val="0"/>
  </w:num>
  <w:num w:numId="30" w16cid:durableId="1623994392">
    <w:abstractNumId w:val="4"/>
  </w:num>
  <w:num w:numId="31" w16cid:durableId="1898399464">
    <w:abstractNumId w:val="25"/>
  </w:num>
  <w:num w:numId="32" w16cid:durableId="1728992267">
    <w:abstractNumId w:val="17"/>
  </w:num>
  <w:numIdMacAtCleanup w:val="1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lisabeth Jurvilliers-Zuccaro">
    <w15:presenceInfo w15:providerId="AD" w15:userId="S-1-5-21-3344208804-410444184-442601540-18490"/>
  </w15:person>
  <w15:person w15:author="Jerome Moutoucomarapoule">
    <w15:presenceInfo w15:providerId="AD" w15:userId="S-1-5-21-259806812-1505768000-1035272434-2235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trackRevisions/>
  <w:defaultTabStop w:val="706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103"/>
    <w:rsid w:val="00043822"/>
    <w:rsid w:val="000914EE"/>
    <w:rsid w:val="000B5371"/>
    <w:rsid w:val="000B5655"/>
    <w:rsid w:val="000B69DB"/>
    <w:rsid w:val="000C40A6"/>
    <w:rsid w:val="000C6B33"/>
    <w:rsid w:val="00171112"/>
    <w:rsid w:val="001711F3"/>
    <w:rsid w:val="001719D1"/>
    <w:rsid w:val="001D46DA"/>
    <w:rsid w:val="001F4CE1"/>
    <w:rsid w:val="002245F1"/>
    <w:rsid w:val="00263F50"/>
    <w:rsid w:val="002776B8"/>
    <w:rsid w:val="002853B8"/>
    <w:rsid w:val="002A627F"/>
    <w:rsid w:val="002D0972"/>
    <w:rsid w:val="002D56DF"/>
    <w:rsid w:val="00383B3F"/>
    <w:rsid w:val="003A5FC6"/>
    <w:rsid w:val="003B3EAE"/>
    <w:rsid w:val="003D61D1"/>
    <w:rsid w:val="0041202A"/>
    <w:rsid w:val="004639C4"/>
    <w:rsid w:val="004D6E74"/>
    <w:rsid w:val="00514A75"/>
    <w:rsid w:val="0052264D"/>
    <w:rsid w:val="00587D9D"/>
    <w:rsid w:val="005D3C08"/>
    <w:rsid w:val="006016C5"/>
    <w:rsid w:val="00603CB5"/>
    <w:rsid w:val="0065442E"/>
    <w:rsid w:val="006A2549"/>
    <w:rsid w:val="006B66B8"/>
    <w:rsid w:val="006D3103"/>
    <w:rsid w:val="006E1ED6"/>
    <w:rsid w:val="0071154A"/>
    <w:rsid w:val="00732507"/>
    <w:rsid w:val="0076651B"/>
    <w:rsid w:val="00767F95"/>
    <w:rsid w:val="00785156"/>
    <w:rsid w:val="00787B10"/>
    <w:rsid w:val="007A22E3"/>
    <w:rsid w:val="00847CD8"/>
    <w:rsid w:val="008647F8"/>
    <w:rsid w:val="0087507C"/>
    <w:rsid w:val="00887466"/>
    <w:rsid w:val="008B384D"/>
    <w:rsid w:val="009204A5"/>
    <w:rsid w:val="00923EE3"/>
    <w:rsid w:val="009355E5"/>
    <w:rsid w:val="00A22CD6"/>
    <w:rsid w:val="00A66D98"/>
    <w:rsid w:val="00A843DF"/>
    <w:rsid w:val="00B30F10"/>
    <w:rsid w:val="00B36588"/>
    <w:rsid w:val="00C112F2"/>
    <w:rsid w:val="00C27C94"/>
    <w:rsid w:val="00C367A1"/>
    <w:rsid w:val="00C40D57"/>
    <w:rsid w:val="00C75947"/>
    <w:rsid w:val="00CA6005"/>
    <w:rsid w:val="00CD2268"/>
    <w:rsid w:val="00CD2312"/>
    <w:rsid w:val="00D110EA"/>
    <w:rsid w:val="00D267F0"/>
    <w:rsid w:val="00D419E0"/>
    <w:rsid w:val="00D43820"/>
    <w:rsid w:val="00D438E6"/>
    <w:rsid w:val="00D7058D"/>
    <w:rsid w:val="00D71645"/>
    <w:rsid w:val="00D957A5"/>
    <w:rsid w:val="00DD7A6A"/>
    <w:rsid w:val="00E059C1"/>
    <w:rsid w:val="00E14455"/>
    <w:rsid w:val="00E35967"/>
    <w:rsid w:val="00E544D3"/>
    <w:rsid w:val="00E63FA0"/>
    <w:rsid w:val="00F25B33"/>
    <w:rsid w:val="00F5363A"/>
    <w:rsid w:val="00F83F89"/>
    <w:rsid w:val="00FA6545"/>
    <w:rsid w:val="00FC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295990"/>
  <w15:docId w15:val="{A3677B38-4E60-427C-AA49-A2B090C36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ndale Sans UI" w:hAnsi="Times New Roman" w:cs="Tahoma"/>
        <w:sz w:val="24"/>
        <w:szCs w:val="24"/>
        <w:lang w:val="fr-FR" w:eastAsia="ja-JP" w:bidi="fa-IR"/>
      </w:rPr>
    </w:rPrDefault>
    <w:pPrDefault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/>
      <w:spacing w:before="120"/>
      <w:jc w:val="both"/>
    </w:pPr>
    <w:rPr>
      <w:rFonts w:ascii="Arial" w:hAnsi="Arial"/>
      <w:sz w:val="20"/>
    </w:rPr>
  </w:style>
  <w:style w:type="paragraph" w:styleId="Titre1">
    <w:name w:val="heading 1"/>
    <w:basedOn w:val="Standard"/>
    <w:next w:val="Standard"/>
    <w:link w:val="Titre1Car"/>
    <w:uiPriority w:val="9"/>
    <w:qFormat/>
    <w:rsid w:val="001711F3"/>
    <w:pPr>
      <w:keepNext/>
      <w:numPr>
        <w:numId w:val="1"/>
      </w:numPr>
      <w:spacing w:before="360"/>
      <w:jc w:val="left"/>
      <w:outlineLvl w:val="0"/>
    </w:pPr>
    <w:rPr>
      <w:b/>
      <w:color w:val="2F5496" w:themeColor="accent1" w:themeShade="BF"/>
      <w:sz w:val="24"/>
      <w:szCs w:val="36"/>
    </w:rPr>
  </w:style>
  <w:style w:type="paragraph" w:styleId="Titre2">
    <w:name w:val="heading 2"/>
    <w:basedOn w:val="Standard"/>
    <w:next w:val="Standard"/>
    <w:link w:val="Titre2Car"/>
    <w:uiPriority w:val="9"/>
    <w:unhideWhenUsed/>
    <w:qFormat/>
    <w:rsid w:val="0065442E"/>
    <w:pPr>
      <w:keepNext/>
      <w:numPr>
        <w:ilvl w:val="1"/>
        <w:numId w:val="1"/>
      </w:numPr>
      <w:spacing w:before="240" w:after="240"/>
      <w:outlineLvl w:val="1"/>
    </w:pPr>
    <w:rPr>
      <w:b/>
      <w:bCs/>
      <w:iCs/>
      <w:color w:val="2F5496" w:themeColor="accent1" w:themeShade="BF"/>
      <w:sz w:val="22"/>
      <w:szCs w:val="28"/>
      <w:u w:val="single"/>
    </w:rPr>
  </w:style>
  <w:style w:type="paragraph" w:styleId="Titre3">
    <w:name w:val="heading 3"/>
    <w:basedOn w:val="Standard"/>
    <w:next w:val="Standard"/>
    <w:link w:val="Titre3Car"/>
    <w:uiPriority w:val="9"/>
    <w:unhideWhenUsed/>
    <w:qFormat/>
    <w:rsid w:val="0065442E"/>
    <w:pPr>
      <w:keepNext/>
      <w:numPr>
        <w:ilvl w:val="2"/>
        <w:numId w:val="1"/>
      </w:numPr>
      <w:spacing w:before="240"/>
      <w:outlineLvl w:val="2"/>
    </w:pPr>
    <w:rPr>
      <w:bCs/>
      <w:color w:val="2F5496" w:themeColor="accent1" w:themeShade="BF"/>
      <w:sz w:val="22"/>
      <w:szCs w:val="26"/>
      <w:u w:val="single"/>
    </w:rPr>
  </w:style>
  <w:style w:type="paragraph" w:styleId="Titre4">
    <w:name w:val="heading 4"/>
    <w:basedOn w:val="Standard"/>
    <w:next w:val="Normal"/>
    <w:link w:val="Titre4Car"/>
    <w:uiPriority w:val="9"/>
    <w:semiHidden/>
    <w:unhideWhenUsed/>
    <w:qFormat/>
    <w:pPr>
      <w:keepNext/>
      <w:keepLines/>
      <w:numPr>
        <w:ilvl w:val="3"/>
        <w:numId w:val="1"/>
      </w:numPr>
      <w:spacing w:before="240"/>
      <w:outlineLvl w:val="3"/>
    </w:pPr>
    <w:rPr>
      <w:bCs/>
      <w:iCs/>
      <w:color w:val="666699"/>
    </w:rPr>
  </w:style>
  <w:style w:type="paragraph" w:styleId="Titre5">
    <w:name w:val="heading 5"/>
    <w:basedOn w:val="Standard"/>
    <w:next w:val="Normal"/>
    <w:link w:val="Titre5Car"/>
    <w:uiPriority w:val="9"/>
    <w:semiHidden/>
    <w:unhideWhenUsed/>
    <w:qFormat/>
    <w:pPr>
      <w:keepNext/>
      <w:keepLines/>
      <w:numPr>
        <w:ilvl w:val="4"/>
        <w:numId w:val="1"/>
      </w:numPr>
      <w:spacing w:before="283" w:after="57"/>
      <w:outlineLvl w:val="4"/>
    </w:pPr>
    <w:rPr>
      <w:b/>
      <w:bCs/>
      <w:sz w:val="22"/>
    </w:rPr>
  </w:style>
  <w:style w:type="paragraph" w:styleId="Titre6">
    <w:name w:val="heading 6"/>
    <w:basedOn w:val="Heading"/>
    <w:next w:val="Normal"/>
    <w:link w:val="Titre6Car"/>
    <w:uiPriority w:val="9"/>
    <w:semiHidden/>
    <w:unhideWhenUsed/>
    <w:qFormat/>
    <w:pPr>
      <w:numPr>
        <w:ilvl w:val="5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283"/>
      <w:jc w:val="both"/>
      <w:outlineLvl w:val="5"/>
    </w:pPr>
    <w:rPr>
      <w:bCs/>
      <w:sz w:val="22"/>
    </w:rPr>
  </w:style>
  <w:style w:type="paragraph" w:styleId="Titre7">
    <w:name w:val="heading 7"/>
    <w:basedOn w:val="Heading"/>
    <w:next w:val="Normal"/>
    <w:link w:val="Titre7Car"/>
    <w:pPr>
      <w:numPr>
        <w:ilvl w:val="6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both"/>
      <w:outlineLvl w:val="6"/>
    </w:pPr>
    <w:rPr>
      <w:bCs/>
      <w:sz w:val="22"/>
    </w:rPr>
  </w:style>
  <w:style w:type="paragraph" w:styleId="Titre8">
    <w:name w:val="heading 8"/>
    <w:basedOn w:val="Heading"/>
    <w:next w:val="Normal"/>
    <w:link w:val="Titre8Car"/>
    <w:pPr>
      <w:numPr>
        <w:ilvl w:val="7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both"/>
      <w:outlineLvl w:val="7"/>
    </w:pPr>
    <w:rPr>
      <w:bCs/>
      <w:sz w:val="21"/>
    </w:rPr>
  </w:style>
  <w:style w:type="paragraph" w:styleId="Titre9">
    <w:name w:val="heading 9"/>
    <w:basedOn w:val="Heading"/>
    <w:next w:val="Normal"/>
    <w:link w:val="Titre9Car"/>
    <w:pPr>
      <w:numPr>
        <w:ilvl w:val="8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both"/>
      <w:outlineLvl w:val="8"/>
    </w:pPr>
    <w:rPr>
      <w:bCs/>
      <w:sz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711F3"/>
    <w:rPr>
      <w:rFonts w:ascii="Arial" w:hAnsi="Arial"/>
      <w:b/>
      <w:color w:val="2F5496" w:themeColor="accent1" w:themeShade="BF"/>
      <w:szCs w:val="36"/>
    </w:rPr>
  </w:style>
  <w:style w:type="character" w:customStyle="1" w:styleId="Titre2Car">
    <w:name w:val="Titre 2 Car"/>
    <w:basedOn w:val="Policepardfaut"/>
    <w:link w:val="Titre2"/>
    <w:uiPriority w:val="9"/>
    <w:rsid w:val="0065442E"/>
    <w:rPr>
      <w:rFonts w:ascii="Arial" w:hAnsi="Arial"/>
      <w:b/>
      <w:bCs/>
      <w:iCs/>
      <w:color w:val="2F5496" w:themeColor="accent1" w:themeShade="BF"/>
      <w:sz w:val="22"/>
      <w:szCs w:val="28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65442E"/>
    <w:rPr>
      <w:rFonts w:ascii="Arial" w:hAnsi="Arial"/>
      <w:bCs/>
      <w:color w:val="2F5496" w:themeColor="accent1" w:themeShade="BF"/>
      <w:sz w:val="22"/>
      <w:szCs w:val="26"/>
      <w:u w:val="single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ascii="Arial" w:hAnsi="Arial"/>
      <w:bCs/>
      <w:iCs/>
      <w:color w:val="666699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Pr>
      <w:rFonts w:ascii="Arial" w:hAnsi="Arial"/>
      <w:b/>
      <w:bCs/>
      <w:sz w:val="22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="Arial" w:hAnsi="Arial"/>
      <w:b/>
      <w:bCs/>
      <w:sz w:val="22"/>
      <w:szCs w:val="28"/>
    </w:rPr>
  </w:style>
  <w:style w:type="character" w:customStyle="1" w:styleId="Titre7Car">
    <w:name w:val="Titre 7 Car"/>
    <w:basedOn w:val="Policepardfaut"/>
    <w:link w:val="Titre7"/>
    <w:rPr>
      <w:rFonts w:ascii="Arial" w:hAnsi="Arial"/>
      <w:b/>
      <w:bCs/>
      <w:sz w:val="22"/>
      <w:szCs w:val="28"/>
    </w:rPr>
  </w:style>
  <w:style w:type="character" w:customStyle="1" w:styleId="Titre8Car">
    <w:name w:val="Titre 8 Car"/>
    <w:basedOn w:val="Policepardfaut"/>
    <w:link w:val="Titre8"/>
    <w:rPr>
      <w:rFonts w:ascii="Arial" w:hAnsi="Arial"/>
      <w:b/>
      <w:bCs/>
      <w:sz w:val="21"/>
      <w:szCs w:val="28"/>
    </w:rPr>
  </w:style>
  <w:style w:type="character" w:customStyle="1" w:styleId="Titre9Car">
    <w:name w:val="Titre 9 Car"/>
    <w:basedOn w:val="Policepardfaut"/>
    <w:link w:val="Titre9"/>
    <w:rPr>
      <w:rFonts w:ascii="Arial" w:hAnsi="Arial"/>
      <w:b/>
      <w:bCs/>
      <w:sz w:val="21"/>
      <w:szCs w:val="28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Sansinterligne">
    <w:name w:val="No Spacing"/>
    <w:uiPriority w:val="1"/>
    <w:qFormat/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En-tteCar">
    <w:name w:val="En-tête Car"/>
    <w:basedOn w:val="Policepardfaut"/>
    <w:link w:val="En-tte"/>
  </w:style>
  <w:style w:type="character" w:customStyle="1" w:styleId="FooterChar">
    <w:name w:val="Footer Char"/>
    <w:basedOn w:val="Policepardfaut"/>
    <w:uiPriority w:val="99"/>
    <w:rsid w:val="0065442E"/>
    <w:rPr>
      <w:rFonts w:ascii="Arial" w:hAnsi="Arial"/>
      <w:sz w:val="18"/>
    </w:rPr>
  </w:style>
  <w:style w:type="character" w:customStyle="1" w:styleId="PieddepageCar">
    <w:name w:val="Pied de page Car"/>
    <w:link w:val="Pieddepage"/>
    <w:uiPriority w:val="99"/>
  </w:style>
  <w:style w:type="table" w:styleId="Grilledutableau">
    <w:name w:val="Table Grid"/>
    <w:basedOn w:val="TableauNormal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4">
    <w:name w:val="toc 4"/>
    <w:rsid w:val="004D6E74"/>
    <w:pPr>
      <w:tabs>
        <w:tab w:val="right" w:leader="dot" w:pos="9639"/>
      </w:tabs>
      <w:ind w:left="709"/>
    </w:pPr>
    <w:rPr>
      <w:rFonts w:ascii="Arial" w:hAnsi="Arial"/>
      <w:sz w:val="18"/>
    </w:rPr>
  </w:style>
  <w:style w:type="paragraph" w:styleId="TM5">
    <w:name w:val="toc 5"/>
    <w:rsid w:val="001D46DA"/>
    <w:pPr>
      <w:tabs>
        <w:tab w:val="right" w:leader="dot" w:pos="9015"/>
      </w:tabs>
      <w:ind w:left="851"/>
    </w:pPr>
    <w:rPr>
      <w:rFonts w:ascii="Arial" w:hAnsi="Arial"/>
      <w:sz w:val="18"/>
    </w:rPr>
  </w:style>
  <w:style w:type="paragraph" w:styleId="TM6">
    <w:name w:val="toc 6"/>
    <w:rsid w:val="0065442E"/>
    <w:pPr>
      <w:tabs>
        <w:tab w:val="right" w:leader="dot" w:pos="9015"/>
      </w:tabs>
      <w:ind w:left="880"/>
    </w:pPr>
    <w:rPr>
      <w:rFonts w:ascii="Arial" w:hAnsi="Arial"/>
      <w:sz w:val="14"/>
    </w:rPr>
  </w:style>
  <w:style w:type="paragraph" w:styleId="TM7">
    <w:name w:val="toc 7"/>
    <w:pPr>
      <w:tabs>
        <w:tab w:val="right" w:leader="dot" w:pos="9015"/>
      </w:tabs>
      <w:ind w:left="900"/>
    </w:pPr>
    <w:rPr>
      <w:sz w:val="14"/>
    </w:rPr>
  </w:style>
  <w:style w:type="paragraph" w:styleId="TM8">
    <w:name w:val="toc 8"/>
    <w:pPr>
      <w:tabs>
        <w:tab w:val="right" w:leader="dot" w:pos="9015"/>
      </w:tabs>
      <w:ind w:left="910"/>
    </w:pPr>
    <w:rPr>
      <w:sz w:val="14"/>
    </w:rPr>
  </w:style>
  <w:style w:type="paragraph" w:styleId="TM9">
    <w:name w:val="toc 9"/>
    <w:pPr>
      <w:tabs>
        <w:tab w:val="right" w:leader="dot" w:pos="9015"/>
      </w:tabs>
      <w:ind w:left="920"/>
    </w:pPr>
    <w:rPr>
      <w:sz w:val="14"/>
    </w:rPr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  <w:link w:val="StandardCar"/>
    <w:pPr>
      <w:widowControl/>
      <w:spacing w:before="120"/>
      <w:jc w:val="both"/>
    </w:pPr>
    <w:rPr>
      <w:rFonts w:ascii="Arial" w:hAnsi="Arial"/>
      <w:sz w:val="20"/>
    </w:rPr>
  </w:style>
  <w:style w:type="paragraph" w:customStyle="1" w:styleId="Heading">
    <w:name w:val="Heading"/>
    <w:basedOn w:val="Standard"/>
    <w:next w:val="Normal"/>
    <w:pPr>
      <w:keepNext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567" w:after="567"/>
      <w:jc w:val="center"/>
    </w:pPr>
    <w:rPr>
      <w:b/>
      <w:sz w:val="32"/>
      <w:szCs w:val="28"/>
    </w:rPr>
  </w:style>
  <w:style w:type="paragraph" w:styleId="TM1">
    <w:name w:val="toc 1"/>
    <w:uiPriority w:val="39"/>
    <w:qFormat/>
    <w:rsid w:val="001D46DA"/>
    <w:pPr>
      <w:tabs>
        <w:tab w:val="right" w:leader="dot" w:pos="9637"/>
      </w:tabs>
      <w:spacing w:before="120" w:after="120"/>
    </w:pPr>
    <w:rPr>
      <w:rFonts w:ascii="Arial Gras" w:hAnsi="Arial Gras"/>
      <w:b/>
      <w:smallCaps/>
      <w:sz w:val="20"/>
    </w:rPr>
  </w:style>
  <w:style w:type="paragraph" w:styleId="Liste">
    <w:name w:val="List"/>
    <w:basedOn w:val="Standard"/>
    <w:pPr>
      <w:numPr>
        <w:numId w:val="15"/>
      </w:numPr>
    </w:pPr>
  </w:style>
  <w:style w:type="paragraph" w:styleId="Lgende">
    <w:name w:val="caption"/>
    <w:basedOn w:val="Standard"/>
    <w:pPr>
      <w:spacing w:after="120"/>
    </w:pPr>
    <w:rPr>
      <w:i/>
      <w:iCs/>
    </w:rPr>
  </w:style>
  <w:style w:type="paragraph" w:customStyle="1" w:styleId="Index">
    <w:name w:val="Index"/>
    <w:basedOn w:val="Standard"/>
  </w:style>
  <w:style w:type="paragraph" w:customStyle="1" w:styleId="TableContents">
    <w:name w:val="Table Contents"/>
    <w:basedOn w:val="Standard"/>
    <w:rPr>
      <w:sz w:val="17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En-tte">
    <w:name w:val="header"/>
    <w:basedOn w:val="Standard"/>
    <w:link w:val="En-tteCar"/>
    <w:pPr>
      <w:tabs>
        <w:tab w:val="center" w:pos="4818"/>
        <w:tab w:val="right" w:pos="9637"/>
      </w:tabs>
    </w:pPr>
  </w:style>
  <w:style w:type="paragraph" w:styleId="TM2">
    <w:name w:val="toc 2"/>
    <w:uiPriority w:val="39"/>
    <w:qFormat/>
    <w:rsid w:val="00DD7A6A"/>
    <w:pPr>
      <w:tabs>
        <w:tab w:val="left" w:leader="dot" w:pos="9639"/>
      </w:tabs>
      <w:spacing w:before="40" w:after="40"/>
    </w:pPr>
    <w:rPr>
      <w:rFonts w:ascii="Arial" w:hAnsi="Arial"/>
      <w:sz w:val="18"/>
    </w:rPr>
  </w:style>
  <w:style w:type="paragraph" w:customStyle="1" w:styleId="ContentsHeading">
    <w:name w:val="Contents Heading"/>
    <w:basedOn w:val="Heading"/>
    <w:rsid w:val="002245F1"/>
    <w:pPr>
      <w:pageBreakBefore/>
      <w:pBdr>
        <w:top w:val="single" w:sz="12" w:space="1" w:color="666666"/>
        <w:left w:val="single" w:sz="12" w:space="1" w:color="666666"/>
        <w:bottom w:val="single" w:sz="12" w:space="1" w:color="666666"/>
        <w:right w:val="single" w:sz="12" w:space="1" w:color="666666"/>
        <w:between w:val="none" w:sz="0" w:space="0" w:color="auto"/>
      </w:pBdr>
      <w:spacing w:before="0" w:after="283"/>
    </w:pPr>
    <w:rPr>
      <w:bCs/>
      <w:sz w:val="28"/>
      <w:szCs w:val="32"/>
    </w:rPr>
  </w:style>
  <w:style w:type="paragraph" w:customStyle="1" w:styleId="Contents1">
    <w:name w:val="Contents 1"/>
    <w:basedOn w:val="Index"/>
    <w:pPr>
      <w:tabs>
        <w:tab w:val="right" w:leader="dot" w:pos="9637"/>
      </w:tabs>
      <w:spacing w:after="120"/>
    </w:pPr>
    <w:rPr>
      <w:rFonts w:ascii="Arial Gras" w:hAnsi="Arial Gras"/>
      <w:b/>
      <w:smallCaps/>
      <w:sz w:val="18"/>
    </w:rPr>
  </w:style>
  <w:style w:type="paragraph" w:customStyle="1" w:styleId="Contents2">
    <w:name w:val="Contents 2"/>
    <w:basedOn w:val="Index"/>
    <w:pPr>
      <w:spacing w:before="0"/>
      <w:ind w:left="238"/>
    </w:pPr>
    <w:rPr>
      <w:sz w:val="18"/>
    </w:rPr>
  </w:style>
  <w:style w:type="paragraph" w:customStyle="1" w:styleId="Contents3">
    <w:name w:val="Contents 3"/>
    <w:basedOn w:val="Index"/>
    <w:pPr>
      <w:tabs>
        <w:tab w:val="right" w:leader="dot" w:pos="9241"/>
      </w:tabs>
      <w:spacing w:before="0"/>
      <w:ind w:left="482"/>
    </w:pPr>
    <w:rPr>
      <w:sz w:val="16"/>
    </w:rPr>
  </w:style>
  <w:style w:type="paragraph" w:customStyle="1" w:styleId="Contents4">
    <w:name w:val="Contents 4"/>
    <w:basedOn w:val="Index"/>
    <w:pPr>
      <w:tabs>
        <w:tab w:val="right" w:leader="dot" w:pos="9128"/>
      </w:tabs>
      <w:spacing w:before="0"/>
      <w:ind w:left="709"/>
    </w:pPr>
    <w:rPr>
      <w:sz w:val="16"/>
    </w:rPr>
  </w:style>
  <w:style w:type="paragraph" w:customStyle="1" w:styleId="Contents5">
    <w:name w:val="Contents 5"/>
    <w:basedOn w:val="Index"/>
    <w:pPr>
      <w:tabs>
        <w:tab w:val="right" w:leader="dot" w:pos="9015"/>
      </w:tabs>
      <w:spacing w:before="0"/>
      <w:ind w:left="851"/>
    </w:pPr>
    <w:rPr>
      <w:sz w:val="16"/>
    </w:rPr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  <w:style w:type="paragraph" w:styleId="Pieddepage">
    <w:name w:val="footer"/>
    <w:basedOn w:val="Standard"/>
    <w:link w:val="PieddepageCar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center" w:pos="4818"/>
        <w:tab w:val="right" w:pos="9637"/>
      </w:tabs>
    </w:pPr>
    <w:rPr>
      <w:sz w:val="18"/>
    </w:rPr>
  </w:style>
  <w:style w:type="paragraph" w:customStyle="1" w:styleId="Heading10">
    <w:name w:val="Heading 10"/>
    <w:basedOn w:val="Heading"/>
    <w:next w:val="Normal"/>
    <w:rPr>
      <w:bCs/>
    </w:rPr>
  </w:style>
  <w:style w:type="paragraph" w:customStyle="1" w:styleId="Table">
    <w:name w:val="Table"/>
    <w:basedOn w:val="Lgende"/>
    <w:rPr>
      <w:i w:val="0"/>
      <w:sz w:val="17"/>
    </w:rPr>
  </w:style>
  <w:style w:type="numbering" w:customStyle="1" w:styleId="Numbering11">
    <w:name w:val="Numbering 1_1"/>
    <w:basedOn w:val="Aucuneliste"/>
    <w:pPr>
      <w:numPr>
        <w:numId w:val="2"/>
      </w:numPr>
    </w:pPr>
  </w:style>
  <w:style w:type="numbering" w:customStyle="1" w:styleId="Numbering2">
    <w:name w:val="Numbering 2"/>
    <w:basedOn w:val="Aucuneliste"/>
    <w:pPr>
      <w:numPr>
        <w:numId w:val="3"/>
      </w:numPr>
    </w:pPr>
  </w:style>
  <w:style w:type="numbering" w:customStyle="1" w:styleId="Numbering3">
    <w:name w:val="Numbering 3"/>
    <w:basedOn w:val="Aucuneliste"/>
    <w:pPr>
      <w:numPr>
        <w:numId w:val="4"/>
      </w:numPr>
    </w:pPr>
  </w:style>
  <w:style w:type="numbering" w:customStyle="1" w:styleId="Numbering4">
    <w:name w:val="Numbering 4"/>
    <w:basedOn w:val="Aucuneliste"/>
    <w:pPr>
      <w:numPr>
        <w:numId w:val="5"/>
      </w:numPr>
    </w:pPr>
  </w:style>
  <w:style w:type="numbering" w:customStyle="1" w:styleId="Numbering5">
    <w:name w:val="Numbering 5"/>
    <w:basedOn w:val="Aucuneliste"/>
    <w:pPr>
      <w:numPr>
        <w:numId w:val="18"/>
      </w:numPr>
    </w:pPr>
  </w:style>
  <w:style w:type="numbering" w:customStyle="1" w:styleId="List1">
    <w:name w:val="List 1"/>
    <w:basedOn w:val="Aucuneliste"/>
    <w:pPr>
      <w:numPr>
        <w:numId w:val="7"/>
      </w:numPr>
    </w:pPr>
  </w:style>
  <w:style w:type="numbering" w:customStyle="1" w:styleId="Liste21">
    <w:name w:val="Liste 21"/>
    <w:basedOn w:val="Aucuneliste"/>
    <w:pPr>
      <w:numPr>
        <w:numId w:val="8"/>
      </w:numPr>
    </w:pPr>
  </w:style>
  <w:style w:type="numbering" w:customStyle="1" w:styleId="Liste31">
    <w:name w:val="Liste 31"/>
    <w:basedOn w:val="Aucuneliste"/>
    <w:pPr>
      <w:numPr>
        <w:numId w:val="9"/>
      </w:numPr>
    </w:pPr>
  </w:style>
  <w:style w:type="numbering" w:customStyle="1" w:styleId="Liste41">
    <w:name w:val="Liste 41"/>
    <w:basedOn w:val="Aucuneliste"/>
    <w:pPr>
      <w:numPr>
        <w:numId w:val="10"/>
      </w:numPr>
    </w:pPr>
  </w:style>
  <w:style w:type="numbering" w:customStyle="1" w:styleId="Liste51">
    <w:name w:val="Liste 51"/>
    <w:basedOn w:val="Aucuneliste"/>
    <w:pPr>
      <w:numPr>
        <w:numId w:val="11"/>
      </w:numPr>
    </w:pPr>
  </w:style>
  <w:style w:type="numbering" w:customStyle="1" w:styleId="RTFNum2">
    <w:name w:val="RTF_Num 2"/>
    <w:basedOn w:val="Aucuneliste"/>
    <w:pPr>
      <w:numPr>
        <w:numId w:val="12"/>
      </w:numPr>
    </w:pPr>
  </w:style>
  <w:style w:type="numbering" w:customStyle="1" w:styleId="RTFNum3">
    <w:name w:val="RTF_Num 3"/>
    <w:basedOn w:val="Aucuneliste"/>
    <w:pPr>
      <w:numPr>
        <w:numId w:val="13"/>
      </w:numPr>
    </w:pPr>
  </w:style>
  <w:style w:type="numbering" w:customStyle="1" w:styleId="RTFNum4">
    <w:name w:val="RTF_Num 4"/>
    <w:basedOn w:val="Aucuneliste"/>
    <w:pPr>
      <w:numPr>
        <w:numId w:val="14"/>
      </w:numPr>
    </w:pPr>
  </w:style>
  <w:style w:type="paragraph" w:styleId="En-ttedetabledesmatires">
    <w:name w:val="TOC Heading"/>
    <w:basedOn w:val="Titre1"/>
    <w:next w:val="Normal"/>
    <w:uiPriority w:val="39"/>
    <w:unhideWhenUsed/>
    <w:qFormat/>
    <w:pPr>
      <w:keepLines/>
      <w:numPr>
        <w:numId w:val="0"/>
      </w:numPr>
      <w:spacing w:before="240" w:line="259" w:lineRule="auto"/>
      <w:outlineLvl w:val="9"/>
    </w:pPr>
    <w:rPr>
      <w:rFonts w:ascii="Calibri Light" w:eastAsia="Calibri Light" w:hAnsi="Calibri Light" w:cs="Calibri Light"/>
      <w:b w:val="0"/>
      <w:sz w:val="32"/>
      <w:szCs w:val="32"/>
      <w:lang w:eastAsia="fr-FR" w:bidi="ar-SA"/>
    </w:rPr>
  </w:style>
  <w:style w:type="paragraph" w:styleId="TM3">
    <w:name w:val="toc 3"/>
    <w:uiPriority w:val="39"/>
    <w:qFormat/>
    <w:rsid w:val="00DD7A6A"/>
    <w:pPr>
      <w:tabs>
        <w:tab w:val="right" w:leader="dot" w:pos="9639"/>
      </w:tabs>
      <w:spacing w:before="20" w:after="20"/>
      <w:ind w:left="567"/>
    </w:pPr>
    <w:rPr>
      <w:rFonts w:ascii="Arial" w:hAnsi="Arial"/>
      <w:sz w:val="18"/>
    </w:rPr>
  </w:style>
  <w:style w:type="character" w:customStyle="1" w:styleId="StandardCar">
    <w:name w:val="Standard Car"/>
    <w:basedOn w:val="Policepardfaut"/>
    <w:link w:val="Standard"/>
    <w:rPr>
      <w:rFonts w:ascii="Arial" w:hAnsi="Arial"/>
      <w:sz w:val="20"/>
    </w:rPr>
  </w:style>
  <w:style w:type="paragraph" w:customStyle="1" w:styleId="Titre10">
    <w:name w:val="Titre1"/>
    <w:rsid w:val="0065442E"/>
    <w:pPr>
      <w:widowControl/>
      <w:shd w:val="clear" w:color="auto" w:fill="FFFFFF"/>
      <w:jc w:val="center"/>
    </w:pPr>
    <w:rPr>
      <w:rFonts w:ascii="Arial" w:eastAsia="simsun, 宋体" w:hAnsi="Arial" w:cs="Times New Roman"/>
      <w:b/>
      <w:sz w:val="32"/>
      <w:lang w:eastAsia="zh-CN" w:bidi="ar-SA"/>
    </w:rPr>
  </w:style>
  <w:style w:type="paragraph" w:customStyle="1" w:styleId="RedTitre1">
    <w:name w:val="RedTitre1"/>
    <w:basedOn w:val="Normal"/>
    <w:rsid w:val="0087507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0"/>
      <w:jc w:val="center"/>
    </w:pPr>
    <w:rPr>
      <w:rFonts w:eastAsia="Times New Roman" w:cs="Times New Roman"/>
      <w:b/>
      <w:sz w:val="22"/>
      <w:szCs w:val="20"/>
      <w:lang w:eastAsia="ar-SA" w:bidi="ar-SA"/>
    </w:rPr>
  </w:style>
  <w:style w:type="numbering" w:customStyle="1" w:styleId="811">
    <w:name w:val="811"/>
    <w:pPr>
      <w:numPr>
        <w:numId w:val="6"/>
      </w:numPr>
    </w:pPr>
  </w:style>
  <w:style w:type="paragraph" w:styleId="Listepuces2">
    <w:name w:val="List Bullet 2"/>
    <w:basedOn w:val="Normal"/>
    <w:uiPriority w:val="99"/>
    <w:unhideWhenUsed/>
    <w:qFormat/>
    <w:rsid w:val="00043822"/>
    <w:pPr>
      <w:numPr>
        <w:numId w:val="19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/>
      <w:ind w:left="284" w:hanging="284"/>
      <w:contextualSpacing/>
    </w:pPr>
    <w:rPr>
      <w:rFonts w:ascii="Century Gothic" w:eastAsiaTheme="minorHAnsi" w:hAnsi="Century Gothic" w:cs="Calibri"/>
      <w:color w:val="000000" w:themeColor="text1"/>
      <w:sz w:val="22"/>
      <w:szCs w:val="22"/>
      <w:lang w:eastAsia="en-US" w:bidi="ar-SA"/>
    </w:rPr>
  </w:style>
  <w:style w:type="paragraph" w:styleId="Corpsdetexte">
    <w:name w:val="Body Text"/>
    <w:link w:val="CorpsdetexteCar"/>
    <w:uiPriority w:val="1"/>
    <w:qFormat/>
    <w:rsid w:val="0004382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spacing w:before="85" w:line="269" w:lineRule="auto"/>
      <w:ind w:left="363" w:right="108"/>
      <w:jc w:val="both"/>
    </w:pPr>
    <w:rPr>
      <w:rFonts w:ascii="Century Gothic" w:eastAsia="Verdana" w:hAnsi="Century Gothic" w:cs="Verdana"/>
      <w:color w:val="231F20"/>
      <w:sz w:val="22"/>
      <w:szCs w:val="22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043822"/>
    <w:rPr>
      <w:rFonts w:ascii="Century Gothic" w:eastAsia="Verdana" w:hAnsi="Century Gothic" w:cs="Verdana"/>
      <w:color w:val="231F20"/>
      <w:sz w:val="22"/>
      <w:szCs w:val="22"/>
      <w:lang w:eastAsia="fr-FR" w:bidi="fr-FR"/>
    </w:rPr>
  </w:style>
  <w:style w:type="paragraph" w:customStyle="1" w:styleId="Default">
    <w:name w:val="Default"/>
    <w:rsid w:val="00F83F89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Arial" w:eastAsiaTheme="minorHAnsi" w:hAnsi="Arial" w:cs="Arial"/>
      <w:color w:val="000000"/>
      <w:lang w:eastAsia="en-US" w:bidi="ar-SA"/>
    </w:rPr>
  </w:style>
  <w:style w:type="character" w:styleId="Marquedecommentaire">
    <w:name w:val="annotation reference"/>
    <w:basedOn w:val="Policepardfaut"/>
    <w:uiPriority w:val="99"/>
    <w:unhideWhenUsed/>
    <w:rsid w:val="00A22CD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22CD6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22CD6"/>
    <w:rPr>
      <w:rFonts w:ascii="Arial" w:hAnsi="Arial"/>
      <w:sz w:val="20"/>
      <w:szCs w:val="20"/>
    </w:rPr>
  </w:style>
  <w:style w:type="paragraph" w:styleId="Rvision">
    <w:name w:val="Revision"/>
    <w:hidden/>
    <w:uiPriority w:val="99"/>
    <w:semiHidden/>
    <w:rsid w:val="003A5FC6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0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18/08/relationships/commentsExtensible" Target="commentsExtensible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comments" Target="comments.xml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1F488-BB69-42E7-BE66-36D6B8F2D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848</Words>
  <Characters>4669</Characters>
  <Application>Microsoft Office Word</Application>
  <DocSecurity>0</DocSecurity>
  <Lines>38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B.</dc:creator>
  <cp:lastModifiedBy>Jerome Moutoucomarapoule</cp:lastModifiedBy>
  <cp:revision>16</cp:revision>
  <cp:lastPrinted>2025-08-22T07:57:00Z</cp:lastPrinted>
  <dcterms:created xsi:type="dcterms:W3CDTF">2025-06-23T10:15:00Z</dcterms:created>
  <dcterms:modified xsi:type="dcterms:W3CDTF">2025-08-22T07:59:00Z</dcterms:modified>
</cp:coreProperties>
</file>